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025" w:rsidRPr="00FF26FA" w:rsidRDefault="00086025" w:rsidP="00EB0E05">
      <w:pPr>
        <w:pBdr>
          <w:top w:val="double" w:sz="4" w:space="1" w:color="auto"/>
          <w:left w:val="double" w:sz="4" w:space="4" w:color="auto"/>
          <w:bottom w:val="double" w:sz="4" w:space="1" w:color="auto"/>
          <w:right w:val="double" w:sz="4" w:space="4" w:color="auto"/>
        </w:pBdr>
        <w:tabs>
          <w:tab w:val="right" w:pos="-4820"/>
        </w:tabs>
        <w:suppressAutoHyphens/>
        <w:jc w:val="center"/>
        <w:outlineLvl w:val="0"/>
        <w:rPr>
          <w:rFonts w:ascii="Arial" w:hAnsi="Arial" w:cs="Arial"/>
          <w:spacing w:val="-3"/>
          <w:sz w:val="22"/>
          <w:szCs w:val="22"/>
        </w:rPr>
      </w:pPr>
    </w:p>
    <w:p w:rsidR="00086025" w:rsidRDefault="00086025" w:rsidP="00EB0E05">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iCs/>
          <w:sz w:val="22"/>
          <w:szCs w:val="22"/>
        </w:rPr>
      </w:pPr>
      <w:r w:rsidRPr="00FF26FA">
        <w:rPr>
          <w:rFonts w:ascii="Arial" w:hAnsi="Arial" w:cs="Arial"/>
          <w:b/>
          <w:iCs/>
          <w:sz w:val="22"/>
          <w:szCs w:val="22"/>
        </w:rPr>
        <w:t xml:space="preserve">HEAD OF DEPARTMENT’S </w:t>
      </w:r>
      <w:r w:rsidR="00D13502" w:rsidRPr="00FF26FA">
        <w:rPr>
          <w:rFonts w:ascii="Arial" w:hAnsi="Arial" w:cs="Arial"/>
          <w:b/>
          <w:iCs/>
          <w:sz w:val="22"/>
          <w:szCs w:val="22"/>
        </w:rPr>
        <w:t>STATEMENT</w:t>
      </w:r>
      <w:r w:rsidR="005F73F9" w:rsidRPr="005F73F9">
        <w:rPr>
          <w:rFonts w:ascii="Arial" w:hAnsi="Arial" w:cs="Arial"/>
          <w:b/>
          <w:iCs/>
          <w:sz w:val="22"/>
          <w:szCs w:val="22"/>
        </w:rPr>
        <w:t xml:space="preserve"> FOR MIGRATION TO NRSC</w:t>
      </w:r>
      <w:r w:rsidR="008C28B5">
        <w:rPr>
          <w:rFonts w:ascii="Arial" w:hAnsi="Arial" w:cs="Arial"/>
          <w:b/>
          <w:iCs/>
          <w:sz w:val="22"/>
          <w:szCs w:val="22"/>
        </w:rPr>
        <w:t xml:space="preserve"> </w:t>
      </w:r>
    </w:p>
    <w:p w:rsidR="00EB0E05" w:rsidRPr="00FF26FA" w:rsidRDefault="00EB0E05" w:rsidP="00EB0E05">
      <w:pPr>
        <w:pBdr>
          <w:top w:val="double" w:sz="4" w:space="1" w:color="auto"/>
          <w:left w:val="double" w:sz="4" w:space="4" w:color="auto"/>
          <w:bottom w:val="double" w:sz="4" w:space="1" w:color="auto"/>
          <w:right w:val="double" w:sz="4" w:space="4" w:color="auto"/>
        </w:pBdr>
        <w:tabs>
          <w:tab w:val="center" w:pos="-4820"/>
        </w:tabs>
        <w:suppressAutoHyphens/>
        <w:jc w:val="center"/>
        <w:outlineLvl w:val="0"/>
        <w:rPr>
          <w:rFonts w:ascii="Arial" w:hAnsi="Arial" w:cs="Arial"/>
          <w:b/>
          <w:sz w:val="22"/>
          <w:szCs w:val="22"/>
        </w:rPr>
      </w:pPr>
    </w:p>
    <w:p w:rsidR="00086025" w:rsidRPr="00FF26FA" w:rsidRDefault="00086025" w:rsidP="00EB0E05">
      <w:pPr>
        <w:tabs>
          <w:tab w:val="center" w:pos="4512"/>
        </w:tabs>
        <w:suppressAutoHyphens/>
        <w:jc w:val="both"/>
        <w:outlineLvl w:val="0"/>
        <w:rPr>
          <w:rFonts w:ascii="Arial" w:hAnsi="Arial" w:cs="Arial"/>
          <w:b/>
          <w:sz w:val="22"/>
          <w:szCs w:val="22"/>
        </w:rPr>
      </w:pPr>
    </w:p>
    <w:p w:rsidR="00086025" w:rsidRPr="00FF26FA" w:rsidRDefault="00086025" w:rsidP="00EB0E05">
      <w:pPr>
        <w:tabs>
          <w:tab w:val="center" w:pos="4512"/>
        </w:tabs>
        <w:suppressAutoHyphens/>
        <w:jc w:val="both"/>
        <w:outlineLvl w:val="0"/>
        <w:rPr>
          <w:rFonts w:ascii="Arial" w:hAnsi="Arial" w:cs="Arial"/>
          <w:b/>
          <w:sz w:val="22"/>
          <w:szCs w:val="22"/>
        </w:rPr>
      </w:pPr>
      <w:r w:rsidRPr="00FF26FA">
        <w:rPr>
          <w:rFonts w:ascii="Arial" w:hAnsi="Arial" w:cs="Arial"/>
          <w:sz w:val="22"/>
          <w:szCs w:val="22"/>
        </w:rPr>
        <w:t>This form should be used by the Head of Department</w:t>
      </w:r>
      <w:r w:rsidR="00CC40E8">
        <w:rPr>
          <w:rFonts w:ascii="Arial" w:hAnsi="Arial" w:cs="Arial"/>
          <w:sz w:val="22"/>
          <w:szCs w:val="22"/>
        </w:rPr>
        <w:t xml:space="preserve"> </w:t>
      </w:r>
      <w:r w:rsidRPr="00FF26FA">
        <w:rPr>
          <w:rFonts w:ascii="Arial" w:hAnsi="Arial" w:cs="Arial"/>
          <w:sz w:val="22"/>
          <w:szCs w:val="22"/>
        </w:rPr>
        <w:t xml:space="preserve">to report on the work of the </w:t>
      </w:r>
      <w:r w:rsidR="008E1EB8">
        <w:rPr>
          <w:rFonts w:ascii="Arial" w:hAnsi="Arial" w:cs="Arial"/>
          <w:sz w:val="22"/>
          <w:szCs w:val="22"/>
        </w:rPr>
        <w:t>candida</w:t>
      </w:r>
      <w:r w:rsidR="00D13502" w:rsidRPr="00FF26FA">
        <w:rPr>
          <w:rFonts w:ascii="Arial" w:hAnsi="Arial" w:cs="Arial"/>
          <w:sz w:val="22"/>
          <w:szCs w:val="22"/>
        </w:rPr>
        <w:t>te</w:t>
      </w:r>
      <w:r w:rsidR="00EB0E05" w:rsidRPr="00FF26FA">
        <w:rPr>
          <w:rFonts w:ascii="Arial" w:hAnsi="Arial" w:cs="Arial"/>
          <w:sz w:val="22"/>
          <w:szCs w:val="22"/>
        </w:rPr>
        <w:t xml:space="preserve"> for the </w:t>
      </w:r>
      <w:r w:rsidR="00CD7986">
        <w:rPr>
          <w:rFonts w:ascii="Arial" w:hAnsi="Arial" w:cs="Arial"/>
          <w:sz w:val="22"/>
          <w:szCs w:val="22"/>
        </w:rPr>
        <w:t>assessment of candidates for potential migration to the New Research Staff Career (NRSC)</w:t>
      </w:r>
      <w:r w:rsidR="00D13502" w:rsidRPr="00FF26FA">
        <w:rPr>
          <w:rFonts w:ascii="Arial" w:hAnsi="Arial" w:cs="Arial"/>
          <w:sz w:val="22"/>
          <w:szCs w:val="22"/>
        </w:rPr>
        <w:t xml:space="preserve">. </w:t>
      </w:r>
      <w:r w:rsidR="00D04794">
        <w:rPr>
          <w:rFonts w:ascii="Arial" w:hAnsi="Arial" w:cs="Arial"/>
          <w:sz w:val="22"/>
          <w:szCs w:val="22"/>
        </w:rPr>
        <w:t xml:space="preserve">For research staff located in Research Centres, the Head of Department </w:t>
      </w:r>
      <w:r w:rsidR="00925958">
        <w:rPr>
          <w:rFonts w:ascii="Arial" w:hAnsi="Arial" w:cs="Arial"/>
          <w:sz w:val="22"/>
          <w:szCs w:val="22"/>
        </w:rPr>
        <w:t xml:space="preserve">should </w:t>
      </w:r>
      <w:r w:rsidR="002729D9">
        <w:rPr>
          <w:rFonts w:ascii="Arial" w:hAnsi="Arial" w:cs="Arial"/>
          <w:sz w:val="22"/>
          <w:szCs w:val="22"/>
        </w:rPr>
        <w:t>collaborate with the Research Centre Director to complete sections 2 and 3 of this statement</w:t>
      </w:r>
      <w:r w:rsidR="00D04794">
        <w:rPr>
          <w:rFonts w:ascii="Arial" w:hAnsi="Arial" w:cs="Arial"/>
          <w:sz w:val="22"/>
          <w:szCs w:val="22"/>
        </w:rPr>
        <w:t xml:space="preserve">. </w:t>
      </w:r>
      <w:r w:rsidRPr="00FF26FA">
        <w:rPr>
          <w:rFonts w:ascii="Arial" w:hAnsi="Arial" w:cs="Arial"/>
          <w:sz w:val="22"/>
          <w:szCs w:val="22"/>
        </w:rPr>
        <w:t>The form should be submitted</w:t>
      </w:r>
      <w:r w:rsidR="00704BAE" w:rsidRPr="00FF26FA">
        <w:rPr>
          <w:rFonts w:ascii="Arial" w:hAnsi="Arial" w:cs="Arial"/>
          <w:sz w:val="22"/>
          <w:szCs w:val="22"/>
        </w:rPr>
        <w:t xml:space="preserve"> in</w:t>
      </w:r>
      <w:r w:rsidR="00023DFB" w:rsidRPr="00FF26FA">
        <w:rPr>
          <w:rFonts w:ascii="Arial" w:hAnsi="Arial" w:cs="Arial"/>
          <w:sz w:val="22"/>
          <w:szCs w:val="22"/>
        </w:rPr>
        <w:t xml:space="preserve"> el</w:t>
      </w:r>
      <w:r w:rsidR="00704BAE" w:rsidRPr="00FF26FA">
        <w:rPr>
          <w:rFonts w:ascii="Arial" w:hAnsi="Arial" w:cs="Arial"/>
          <w:sz w:val="22"/>
          <w:szCs w:val="22"/>
        </w:rPr>
        <w:t>ectronic format</w:t>
      </w:r>
      <w:r w:rsidRPr="00FF26FA">
        <w:rPr>
          <w:rFonts w:ascii="Arial" w:hAnsi="Arial" w:cs="Arial"/>
          <w:sz w:val="22"/>
          <w:szCs w:val="22"/>
        </w:rPr>
        <w:t xml:space="preserve"> to </w:t>
      </w:r>
      <w:r w:rsidR="00B50E5D" w:rsidRPr="00FF26FA">
        <w:rPr>
          <w:rFonts w:ascii="Arial" w:hAnsi="Arial" w:cs="Arial"/>
          <w:b/>
          <w:sz w:val="22"/>
          <w:szCs w:val="22"/>
        </w:rPr>
        <w:t>H</w:t>
      </w:r>
      <w:r w:rsidRPr="00FF26FA">
        <w:rPr>
          <w:rFonts w:ascii="Arial" w:hAnsi="Arial" w:cs="Arial"/>
          <w:b/>
          <w:sz w:val="22"/>
          <w:szCs w:val="22"/>
        </w:rPr>
        <w:t>uman Resources</w:t>
      </w:r>
      <w:r w:rsidR="00D35242">
        <w:rPr>
          <w:rFonts w:ascii="Arial" w:hAnsi="Arial" w:cs="Arial"/>
          <w:sz w:val="22"/>
          <w:szCs w:val="22"/>
        </w:rPr>
        <w:t xml:space="preserve"> at</w:t>
      </w:r>
      <w:r w:rsidR="00023DFB" w:rsidRPr="00FF26FA">
        <w:rPr>
          <w:rFonts w:ascii="Arial" w:hAnsi="Arial" w:cs="Arial"/>
          <w:b/>
          <w:sz w:val="22"/>
          <w:szCs w:val="22"/>
        </w:rPr>
        <w:t xml:space="preserve"> </w:t>
      </w:r>
      <w:hyperlink r:id="rId8" w:history="1">
        <w:r w:rsidR="004E5C75" w:rsidRPr="00993DC1">
          <w:rPr>
            <w:rStyle w:val="Hyperlink"/>
            <w:rFonts w:ascii="Arial" w:hAnsi="Arial" w:cs="Arial"/>
            <w:sz w:val="22"/>
            <w:szCs w:val="22"/>
          </w:rPr>
          <w:t>hr.nrsc@lse.ac.uk</w:t>
        </w:r>
      </w:hyperlink>
      <w:bookmarkStart w:id="0" w:name="_GoBack"/>
      <w:bookmarkEnd w:id="0"/>
      <w:r w:rsidR="004E5C75">
        <w:rPr>
          <w:rFonts w:ascii="Arial" w:hAnsi="Arial" w:cs="Arial"/>
          <w:sz w:val="22"/>
          <w:szCs w:val="22"/>
        </w:rPr>
        <w:t xml:space="preserve"> </w:t>
      </w:r>
      <w:r w:rsidRPr="00FF26FA">
        <w:rPr>
          <w:rFonts w:ascii="Arial" w:hAnsi="Arial" w:cs="Arial"/>
          <w:sz w:val="22"/>
          <w:szCs w:val="22"/>
        </w:rPr>
        <w:t xml:space="preserve">to be received no later than </w:t>
      </w:r>
      <w:r w:rsidR="00656C3D" w:rsidRPr="004E5C75">
        <w:rPr>
          <w:rFonts w:ascii="Arial" w:hAnsi="Arial" w:cs="Arial"/>
          <w:b/>
          <w:sz w:val="22"/>
          <w:szCs w:val="22"/>
        </w:rPr>
        <w:t>22 May 2015.</w:t>
      </w:r>
    </w:p>
    <w:p w:rsidR="00086025" w:rsidRPr="00FF26FA" w:rsidRDefault="00086025" w:rsidP="00EB0E05">
      <w:pPr>
        <w:tabs>
          <w:tab w:val="center" w:pos="4512"/>
        </w:tabs>
        <w:suppressAutoHyphens/>
        <w:jc w:val="both"/>
        <w:outlineLvl w:val="0"/>
        <w:rPr>
          <w:rFonts w:ascii="Arial" w:hAnsi="Arial" w:cs="Arial"/>
          <w:sz w:val="22"/>
          <w:szCs w:val="22"/>
        </w:rPr>
      </w:pPr>
    </w:p>
    <w:p w:rsidR="002729D9" w:rsidRPr="002729D9" w:rsidRDefault="002729D9" w:rsidP="002729D9">
      <w:pPr>
        <w:tabs>
          <w:tab w:val="center" w:pos="4512"/>
        </w:tabs>
        <w:suppressAutoHyphens/>
        <w:jc w:val="both"/>
        <w:outlineLvl w:val="0"/>
        <w:rPr>
          <w:rFonts w:ascii="Arial" w:hAnsi="Arial" w:cs="Arial"/>
          <w:bCs/>
          <w:spacing w:val="-3"/>
          <w:sz w:val="22"/>
          <w:szCs w:val="22"/>
        </w:rPr>
      </w:pPr>
      <w:r>
        <w:rPr>
          <w:rFonts w:ascii="Arial" w:hAnsi="Arial" w:cs="Arial"/>
          <w:b/>
          <w:bCs/>
          <w:spacing w:val="-3"/>
          <w:sz w:val="22"/>
          <w:szCs w:val="22"/>
        </w:rPr>
        <w:t>The</w:t>
      </w:r>
      <w:r w:rsidRPr="002729D9">
        <w:rPr>
          <w:rFonts w:ascii="Arial" w:hAnsi="Arial" w:cs="Arial"/>
          <w:b/>
          <w:bCs/>
          <w:spacing w:val="-3"/>
          <w:sz w:val="22"/>
          <w:szCs w:val="22"/>
        </w:rPr>
        <w:t xml:space="preserve"> Promotions Committee </w:t>
      </w:r>
      <w:r>
        <w:rPr>
          <w:rFonts w:ascii="Arial" w:hAnsi="Arial" w:cs="Arial"/>
          <w:b/>
          <w:bCs/>
          <w:spacing w:val="-3"/>
          <w:sz w:val="22"/>
          <w:szCs w:val="22"/>
        </w:rPr>
        <w:t xml:space="preserve">expects Heads of Department to frame their statements with the relevant role profiles in mind, </w:t>
      </w:r>
      <w:r w:rsidR="00C246BA">
        <w:rPr>
          <w:rFonts w:ascii="Arial" w:hAnsi="Arial" w:cs="Arial"/>
          <w:b/>
          <w:bCs/>
          <w:spacing w:val="-3"/>
          <w:sz w:val="22"/>
          <w:szCs w:val="22"/>
        </w:rPr>
        <w:t xml:space="preserve">taking into </w:t>
      </w:r>
      <w:r>
        <w:rPr>
          <w:rFonts w:ascii="Arial" w:hAnsi="Arial" w:cs="Arial"/>
          <w:b/>
          <w:bCs/>
          <w:spacing w:val="-3"/>
          <w:sz w:val="22"/>
          <w:szCs w:val="22"/>
        </w:rPr>
        <w:t>consider</w:t>
      </w:r>
      <w:r w:rsidR="00C246BA">
        <w:rPr>
          <w:rFonts w:ascii="Arial" w:hAnsi="Arial" w:cs="Arial"/>
          <w:b/>
          <w:bCs/>
          <w:spacing w:val="-3"/>
          <w:sz w:val="22"/>
          <w:szCs w:val="22"/>
        </w:rPr>
        <w:t>ation</w:t>
      </w:r>
      <w:r>
        <w:rPr>
          <w:rFonts w:ascii="Arial" w:hAnsi="Arial" w:cs="Arial"/>
          <w:b/>
          <w:bCs/>
          <w:spacing w:val="-3"/>
          <w:sz w:val="22"/>
          <w:szCs w:val="22"/>
        </w:rPr>
        <w:t xml:space="preserve"> </w:t>
      </w:r>
      <w:r w:rsidRPr="002729D9">
        <w:rPr>
          <w:rFonts w:ascii="Arial" w:hAnsi="Arial" w:cs="Arial"/>
          <w:b/>
          <w:bCs/>
          <w:spacing w:val="-3"/>
          <w:sz w:val="22"/>
          <w:szCs w:val="22"/>
        </w:rPr>
        <w:t xml:space="preserve">whether </w:t>
      </w:r>
      <w:r>
        <w:rPr>
          <w:rFonts w:ascii="Arial" w:hAnsi="Arial" w:cs="Arial"/>
          <w:b/>
          <w:bCs/>
          <w:spacing w:val="-3"/>
          <w:sz w:val="22"/>
          <w:szCs w:val="22"/>
        </w:rPr>
        <w:t>the individual is</w:t>
      </w:r>
      <w:r w:rsidRPr="002729D9">
        <w:rPr>
          <w:rFonts w:ascii="Arial" w:hAnsi="Arial" w:cs="Arial"/>
          <w:b/>
          <w:bCs/>
          <w:spacing w:val="-3"/>
          <w:sz w:val="22"/>
          <w:szCs w:val="22"/>
        </w:rPr>
        <w:t xml:space="preserve"> already fulfilling the requirements of the new role profile</w:t>
      </w:r>
      <w:r>
        <w:rPr>
          <w:rFonts w:ascii="Arial" w:hAnsi="Arial" w:cs="Arial"/>
          <w:b/>
          <w:bCs/>
          <w:spacing w:val="-3"/>
          <w:sz w:val="22"/>
          <w:szCs w:val="22"/>
        </w:rPr>
        <w:t>,</w:t>
      </w:r>
      <w:r w:rsidRPr="002729D9">
        <w:rPr>
          <w:rFonts w:ascii="Arial" w:hAnsi="Arial" w:cs="Arial"/>
          <w:b/>
          <w:bCs/>
          <w:spacing w:val="-3"/>
          <w:sz w:val="22"/>
          <w:szCs w:val="22"/>
        </w:rPr>
        <w:t xml:space="preserve"> or </w:t>
      </w:r>
      <w:r>
        <w:rPr>
          <w:rFonts w:ascii="Arial" w:hAnsi="Arial" w:cs="Arial"/>
          <w:b/>
          <w:bCs/>
          <w:spacing w:val="-3"/>
          <w:sz w:val="22"/>
          <w:szCs w:val="22"/>
        </w:rPr>
        <w:t>has</w:t>
      </w:r>
      <w:r w:rsidRPr="002729D9">
        <w:rPr>
          <w:rFonts w:ascii="Arial" w:hAnsi="Arial" w:cs="Arial"/>
          <w:b/>
          <w:bCs/>
          <w:spacing w:val="-3"/>
          <w:sz w:val="22"/>
          <w:szCs w:val="22"/>
        </w:rPr>
        <w:t xml:space="preserve"> demonstrate</w:t>
      </w:r>
      <w:r>
        <w:rPr>
          <w:rFonts w:ascii="Arial" w:hAnsi="Arial" w:cs="Arial"/>
          <w:b/>
          <w:bCs/>
          <w:spacing w:val="-3"/>
          <w:sz w:val="22"/>
          <w:szCs w:val="22"/>
        </w:rPr>
        <w:t>d</w:t>
      </w:r>
      <w:r w:rsidRPr="002729D9">
        <w:rPr>
          <w:rFonts w:ascii="Arial" w:hAnsi="Arial" w:cs="Arial"/>
          <w:b/>
          <w:bCs/>
          <w:spacing w:val="-3"/>
          <w:sz w:val="22"/>
          <w:szCs w:val="22"/>
        </w:rPr>
        <w:t xml:space="preserve"> that </w:t>
      </w:r>
      <w:r w:rsidR="009151FB">
        <w:rPr>
          <w:rFonts w:ascii="Arial" w:hAnsi="Arial" w:cs="Arial"/>
          <w:b/>
          <w:bCs/>
          <w:spacing w:val="-3"/>
          <w:sz w:val="22"/>
          <w:szCs w:val="22"/>
        </w:rPr>
        <w:t>s/he is</w:t>
      </w:r>
      <w:r w:rsidRPr="002729D9">
        <w:rPr>
          <w:rFonts w:ascii="Arial" w:hAnsi="Arial" w:cs="Arial"/>
          <w:b/>
          <w:bCs/>
          <w:spacing w:val="-3"/>
          <w:sz w:val="22"/>
          <w:szCs w:val="22"/>
        </w:rPr>
        <w:t xml:space="preserve"> suitably qualified and competent to fulfil the requirements of the new role profile, taking into account </w:t>
      </w:r>
      <w:r w:rsidR="009151FB">
        <w:rPr>
          <w:rFonts w:ascii="Arial" w:hAnsi="Arial" w:cs="Arial"/>
          <w:b/>
          <w:bCs/>
          <w:spacing w:val="-3"/>
          <w:sz w:val="22"/>
          <w:szCs w:val="22"/>
        </w:rPr>
        <w:t>his/her</w:t>
      </w:r>
      <w:r w:rsidRPr="002729D9">
        <w:rPr>
          <w:rFonts w:ascii="Arial" w:hAnsi="Arial" w:cs="Arial"/>
          <w:b/>
          <w:bCs/>
          <w:spacing w:val="-3"/>
          <w:sz w:val="22"/>
          <w:szCs w:val="22"/>
        </w:rPr>
        <w:t xml:space="preserve"> qualifications and experience</w:t>
      </w:r>
      <w:r w:rsidRPr="002729D9">
        <w:rPr>
          <w:rFonts w:ascii="Arial" w:hAnsi="Arial" w:cs="Arial"/>
          <w:bCs/>
          <w:spacing w:val="-3"/>
          <w:sz w:val="22"/>
          <w:szCs w:val="22"/>
        </w:rPr>
        <w:t>.</w:t>
      </w:r>
    </w:p>
    <w:p w:rsidR="00086025" w:rsidRDefault="00086025" w:rsidP="00EB0E05">
      <w:pPr>
        <w:tabs>
          <w:tab w:val="center" w:pos="4512"/>
        </w:tabs>
        <w:suppressAutoHyphens/>
        <w:jc w:val="both"/>
        <w:outlineLvl w:val="0"/>
        <w:rPr>
          <w:rFonts w:ascii="Arial" w:hAnsi="Arial" w:cs="Arial"/>
          <w:spacing w:val="-3"/>
          <w:sz w:val="22"/>
          <w:szCs w:val="22"/>
        </w:rPr>
      </w:pPr>
    </w:p>
    <w:p w:rsidR="00AE1632" w:rsidRPr="00FF26FA" w:rsidRDefault="00AE1632" w:rsidP="00EB0E05">
      <w:pPr>
        <w:tabs>
          <w:tab w:val="center" w:pos="4512"/>
        </w:tabs>
        <w:suppressAutoHyphens/>
        <w:jc w:val="both"/>
        <w:outlineLvl w:val="0"/>
        <w:rPr>
          <w:rFonts w:ascii="Arial" w:hAnsi="Arial" w:cs="Arial"/>
          <w:spacing w:val="-3"/>
          <w:sz w:val="22"/>
          <w:szCs w:val="22"/>
        </w:rPr>
      </w:pPr>
    </w:p>
    <w:p w:rsidR="00086025" w:rsidRPr="00FF26FA" w:rsidRDefault="00086025" w:rsidP="00EB0E05">
      <w:pPr>
        <w:tabs>
          <w:tab w:val="left" w:pos="-720"/>
        </w:tabs>
        <w:suppressAutoHyphens/>
        <w:spacing w:line="19" w:lineRule="exact"/>
        <w:jc w:val="both"/>
        <w:rPr>
          <w:rFonts w:ascii="Arial" w:hAnsi="Arial" w:cs="Arial"/>
          <w:spacing w:val="-2"/>
          <w:sz w:val="22"/>
          <w:szCs w:val="22"/>
        </w:r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9"/>
        <w:gridCol w:w="5670"/>
      </w:tblGrid>
      <w:tr w:rsidR="00086025" w:rsidRPr="00FF26FA" w:rsidTr="00B9135A">
        <w:trPr>
          <w:trHeight w:val="526"/>
        </w:trPr>
        <w:tc>
          <w:tcPr>
            <w:tcW w:w="4179" w:type="dxa"/>
            <w:tcBorders>
              <w:top w:val="single" w:sz="4" w:space="0" w:color="auto"/>
            </w:tcBorders>
          </w:tcPr>
          <w:p w:rsidR="00086025" w:rsidRPr="00FF26FA" w:rsidRDefault="00CB5150" w:rsidP="00DE77E4">
            <w:pPr>
              <w:tabs>
                <w:tab w:val="left" w:pos="-720"/>
              </w:tabs>
              <w:suppressAutoHyphens/>
              <w:rPr>
                <w:rFonts w:ascii="Arial" w:hAnsi="Arial" w:cs="Arial"/>
                <w:b/>
                <w:spacing w:val="-2"/>
                <w:sz w:val="22"/>
                <w:szCs w:val="22"/>
              </w:rPr>
            </w:pPr>
            <w:r w:rsidRPr="00FF26FA">
              <w:rPr>
                <w:rFonts w:ascii="Arial" w:hAnsi="Arial" w:cs="Arial"/>
                <w:b/>
                <w:spacing w:val="-2"/>
                <w:sz w:val="22"/>
                <w:szCs w:val="22"/>
              </w:rPr>
              <w:t>Candidate’s Name and Title:</w:t>
            </w:r>
          </w:p>
        </w:tc>
        <w:tc>
          <w:tcPr>
            <w:tcW w:w="5670" w:type="dxa"/>
            <w:tcBorders>
              <w:top w:val="single" w:sz="4" w:space="0" w:color="auto"/>
            </w:tcBorders>
            <w:vAlign w:val="center"/>
          </w:tcPr>
          <w:p w:rsidR="00086025" w:rsidRPr="00FF26FA" w:rsidRDefault="00086025" w:rsidP="00EB0E05">
            <w:pPr>
              <w:tabs>
                <w:tab w:val="left" w:pos="-720"/>
              </w:tabs>
              <w:suppressAutoHyphens/>
              <w:rPr>
                <w:rFonts w:ascii="Arial" w:hAnsi="Arial" w:cs="Arial"/>
                <w:b/>
                <w:spacing w:val="-2"/>
                <w:sz w:val="22"/>
                <w:szCs w:val="22"/>
              </w:rPr>
            </w:pPr>
          </w:p>
        </w:tc>
      </w:tr>
      <w:tr w:rsidR="00DE77E4" w:rsidRPr="00FF26FA" w:rsidTr="00B9135A">
        <w:trPr>
          <w:trHeight w:val="548"/>
        </w:trPr>
        <w:tc>
          <w:tcPr>
            <w:tcW w:w="4179" w:type="dxa"/>
          </w:tcPr>
          <w:p w:rsidR="00DE77E4" w:rsidRPr="00FF26FA" w:rsidRDefault="00CB5150" w:rsidP="00065670">
            <w:pPr>
              <w:tabs>
                <w:tab w:val="left" w:pos="-720"/>
              </w:tabs>
              <w:suppressAutoHyphens/>
              <w:rPr>
                <w:rFonts w:ascii="Arial" w:hAnsi="Arial" w:cs="Arial"/>
                <w:b/>
                <w:spacing w:val="-2"/>
                <w:sz w:val="22"/>
                <w:szCs w:val="22"/>
              </w:rPr>
            </w:pPr>
            <w:r w:rsidRPr="00FF26FA">
              <w:rPr>
                <w:rFonts w:ascii="Arial" w:hAnsi="Arial" w:cs="Arial"/>
                <w:b/>
                <w:spacing w:val="-2"/>
                <w:sz w:val="22"/>
                <w:szCs w:val="22"/>
              </w:rPr>
              <w:t>Candidate’s Department</w:t>
            </w:r>
            <w:r w:rsidR="00CD7986">
              <w:rPr>
                <w:rFonts w:ascii="Arial" w:hAnsi="Arial" w:cs="Arial"/>
                <w:b/>
                <w:spacing w:val="-2"/>
                <w:sz w:val="22"/>
                <w:szCs w:val="22"/>
              </w:rPr>
              <w:t>/Centre</w:t>
            </w:r>
            <w:r w:rsidRPr="00FF26FA">
              <w:rPr>
                <w:rFonts w:ascii="Arial" w:hAnsi="Arial" w:cs="Arial"/>
                <w:b/>
                <w:spacing w:val="-2"/>
                <w:sz w:val="22"/>
                <w:szCs w:val="22"/>
              </w:rPr>
              <w:t>:</w:t>
            </w:r>
          </w:p>
        </w:tc>
        <w:tc>
          <w:tcPr>
            <w:tcW w:w="5670" w:type="dxa"/>
            <w:vAlign w:val="center"/>
          </w:tcPr>
          <w:p w:rsidR="00DE77E4" w:rsidRPr="00FF26FA" w:rsidRDefault="00DE77E4" w:rsidP="00A73EF5">
            <w:pPr>
              <w:tabs>
                <w:tab w:val="left" w:pos="-720"/>
              </w:tabs>
              <w:suppressAutoHyphens/>
              <w:rPr>
                <w:rFonts w:ascii="Arial" w:hAnsi="Arial" w:cs="Arial"/>
                <w:b/>
                <w:spacing w:val="-2"/>
                <w:sz w:val="22"/>
                <w:szCs w:val="22"/>
              </w:rPr>
            </w:pPr>
          </w:p>
        </w:tc>
      </w:tr>
    </w:tbl>
    <w:p w:rsidR="00393592" w:rsidRPr="00FF26FA" w:rsidRDefault="00393592" w:rsidP="00EB0E05">
      <w:pPr>
        <w:tabs>
          <w:tab w:val="left" w:pos="-720"/>
        </w:tabs>
        <w:suppressAutoHyphens/>
        <w:rPr>
          <w:rFonts w:ascii="Arial" w:hAnsi="Arial" w:cs="Arial"/>
          <w:b/>
          <w:spacing w:val="-2"/>
          <w:sz w:val="22"/>
          <w:szCs w:val="22"/>
        </w:rPr>
        <w:sectPr w:rsidR="00393592" w:rsidRPr="00FF26FA" w:rsidSect="00EB0E05">
          <w:footerReference w:type="default" r:id="rId9"/>
          <w:headerReference w:type="first" r:id="rId10"/>
          <w:footerReference w:type="first" r:id="rId11"/>
          <w:endnotePr>
            <w:numFmt w:val="decimal"/>
          </w:endnotePr>
          <w:pgSz w:w="11905" w:h="16837"/>
          <w:pgMar w:top="1134" w:right="1134" w:bottom="1134" w:left="1134" w:header="720" w:footer="851" w:gutter="0"/>
          <w:pgNumType w:start="1"/>
          <w:cols w:space="720"/>
          <w:noEndnote/>
          <w:titlePg/>
        </w:sectPr>
      </w:pPr>
    </w:p>
    <w:tbl>
      <w:tblPr>
        <w:tblW w:w="9849" w:type="dxa"/>
        <w:tblInd w:w="4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49"/>
      </w:tblGrid>
      <w:tr w:rsidR="008E1EB8" w:rsidRPr="00FF26FA" w:rsidTr="008E1EB8">
        <w:trPr>
          <w:trHeight w:val="1379"/>
        </w:trPr>
        <w:tc>
          <w:tcPr>
            <w:tcW w:w="9849" w:type="dxa"/>
            <w:tcBorders>
              <w:bottom w:val="single" w:sz="4" w:space="0" w:color="auto"/>
            </w:tcBorders>
          </w:tcPr>
          <w:p w:rsidR="008E1EB8" w:rsidRPr="00FF26FA" w:rsidRDefault="008E1EB8" w:rsidP="00EB0E05">
            <w:pPr>
              <w:tabs>
                <w:tab w:val="left" w:pos="-720"/>
              </w:tabs>
              <w:suppressAutoHyphens/>
              <w:rPr>
                <w:rFonts w:ascii="Arial" w:hAnsi="Arial" w:cs="Arial"/>
                <w:b/>
                <w:spacing w:val="-2"/>
                <w:sz w:val="22"/>
                <w:szCs w:val="22"/>
              </w:rPr>
            </w:pPr>
            <w:r w:rsidRPr="00FF26FA">
              <w:rPr>
                <w:rFonts w:ascii="Arial" w:hAnsi="Arial" w:cs="Arial"/>
                <w:b/>
                <w:spacing w:val="-2"/>
                <w:sz w:val="22"/>
                <w:szCs w:val="22"/>
              </w:rPr>
              <w:lastRenderedPageBreak/>
              <w:t xml:space="preserve">Case Submitted For </w:t>
            </w:r>
            <w:r w:rsidR="00CD7986">
              <w:rPr>
                <w:rFonts w:ascii="Arial" w:hAnsi="Arial" w:cs="Arial"/>
                <w:b/>
                <w:spacing w:val="-2"/>
                <w:sz w:val="22"/>
                <w:szCs w:val="22"/>
              </w:rPr>
              <w:t xml:space="preserve">Migration to </w:t>
            </w:r>
            <w:r w:rsidRPr="00FF26FA">
              <w:rPr>
                <w:rFonts w:ascii="Arial" w:hAnsi="Arial" w:cs="Arial"/>
                <w:b/>
                <w:spacing w:val="-2"/>
                <w:sz w:val="22"/>
                <w:szCs w:val="22"/>
              </w:rPr>
              <w:t>(*</w:t>
            </w:r>
            <w:r w:rsidRPr="00FF26FA">
              <w:rPr>
                <w:rFonts w:ascii="Arial" w:hAnsi="Arial" w:cs="Arial"/>
                <w:b/>
                <w:i/>
                <w:spacing w:val="-2"/>
                <w:sz w:val="22"/>
                <w:szCs w:val="22"/>
              </w:rPr>
              <w:t>delete as appropriate</w:t>
            </w:r>
            <w:r w:rsidR="00FD0F56">
              <w:rPr>
                <w:rFonts w:ascii="Arial" w:hAnsi="Arial" w:cs="Arial"/>
                <w:b/>
                <w:i/>
                <w:spacing w:val="-2"/>
                <w:sz w:val="22"/>
                <w:szCs w:val="22"/>
              </w:rPr>
              <w:t xml:space="preserve"> </w:t>
            </w:r>
            <w:r w:rsidRPr="00FF26FA">
              <w:rPr>
                <w:rFonts w:ascii="Arial" w:hAnsi="Arial" w:cs="Arial"/>
                <w:b/>
                <w:spacing w:val="-2"/>
                <w:sz w:val="22"/>
                <w:szCs w:val="22"/>
              </w:rPr>
              <w:t>):</w:t>
            </w:r>
          </w:p>
          <w:p w:rsidR="0029082E" w:rsidRDefault="0029082E" w:rsidP="004D4F7A">
            <w:pPr>
              <w:tabs>
                <w:tab w:val="left" w:pos="-720"/>
              </w:tabs>
              <w:suppressAutoHyphens/>
              <w:ind w:left="720"/>
              <w:rPr>
                <w:rFonts w:ascii="Arial" w:hAnsi="Arial" w:cs="Arial"/>
                <w:b/>
                <w:spacing w:val="-2"/>
                <w:sz w:val="22"/>
                <w:szCs w:val="22"/>
              </w:rPr>
            </w:pPr>
          </w:p>
          <w:p w:rsidR="00CC40E8" w:rsidRDefault="00CC40E8" w:rsidP="004D4F7A">
            <w:pPr>
              <w:tabs>
                <w:tab w:val="left" w:pos="-720"/>
              </w:tabs>
              <w:suppressAutoHyphens/>
              <w:ind w:left="720"/>
              <w:rPr>
                <w:rFonts w:ascii="Arial" w:hAnsi="Arial" w:cs="Arial"/>
                <w:b/>
                <w:spacing w:val="-2"/>
                <w:sz w:val="22"/>
                <w:szCs w:val="22"/>
              </w:rPr>
            </w:pPr>
            <w:r>
              <w:rPr>
                <w:rFonts w:ascii="Arial" w:hAnsi="Arial" w:cs="Arial"/>
                <w:b/>
                <w:spacing w:val="-2"/>
                <w:sz w:val="22"/>
                <w:szCs w:val="22"/>
              </w:rPr>
              <w:t>* NRSC Level 1 [Assistant Professorial Research Fellow]</w:t>
            </w:r>
          </w:p>
          <w:p w:rsidR="00CC40E8" w:rsidRDefault="00CC40E8" w:rsidP="004D4F7A">
            <w:pPr>
              <w:tabs>
                <w:tab w:val="left" w:pos="-720"/>
              </w:tabs>
              <w:suppressAutoHyphens/>
              <w:ind w:left="720"/>
              <w:rPr>
                <w:rFonts w:ascii="Arial" w:hAnsi="Arial" w:cs="Arial"/>
                <w:b/>
                <w:spacing w:val="-2"/>
                <w:sz w:val="22"/>
                <w:szCs w:val="22"/>
              </w:rPr>
            </w:pPr>
            <w:r>
              <w:rPr>
                <w:rFonts w:ascii="Arial" w:hAnsi="Arial" w:cs="Arial"/>
                <w:b/>
                <w:spacing w:val="-2"/>
                <w:sz w:val="22"/>
                <w:szCs w:val="22"/>
              </w:rPr>
              <w:t>* NRSC Level 2 [Associate Professorial Research Fellow]</w:t>
            </w:r>
          </w:p>
          <w:p w:rsidR="00CC40E8" w:rsidRDefault="00CC40E8" w:rsidP="004D4F7A">
            <w:pPr>
              <w:tabs>
                <w:tab w:val="left" w:pos="-720"/>
              </w:tabs>
              <w:suppressAutoHyphens/>
              <w:ind w:left="720"/>
              <w:rPr>
                <w:rFonts w:ascii="Arial" w:hAnsi="Arial" w:cs="Arial"/>
                <w:b/>
                <w:spacing w:val="-2"/>
                <w:sz w:val="22"/>
                <w:szCs w:val="22"/>
              </w:rPr>
            </w:pPr>
            <w:r>
              <w:rPr>
                <w:rFonts w:ascii="Arial" w:hAnsi="Arial" w:cs="Arial"/>
                <w:b/>
                <w:spacing w:val="-2"/>
                <w:sz w:val="22"/>
                <w:szCs w:val="22"/>
              </w:rPr>
              <w:t>* NRSC Level 3 [Professorial Research Fellow]</w:t>
            </w:r>
          </w:p>
          <w:p w:rsidR="0029082E" w:rsidRDefault="0029082E" w:rsidP="004D4F7A">
            <w:pPr>
              <w:tabs>
                <w:tab w:val="left" w:pos="-720"/>
              </w:tabs>
              <w:suppressAutoHyphens/>
              <w:ind w:left="720"/>
              <w:rPr>
                <w:rFonts w:ascii="Arial" w:hAnsi="Arial" w:cs="Arial"/>
                <w:b/>
                <w:spacing w:val="-2"/>
                <w:sz w:val="22"/>
                <w:szCs w:val="22"/>
              </w:rPr>
            </w:pPr>
          </w:p>
          <w:p w:rsidR="008E1EB8" w:rsidRPr="001F2DA2" w:rsidRDefault="008E1EB8" w:rsidP="00FD0F56">
            <w:pPr>
              <w:tabs>
                <w:tab w:val="left" w:pos="-720"/>
              </w:tabs>
              <w:suppressAutoHyphens/>
              <w:rPr>
                <w:rFonts w:ascii="Arial" w:hAnsi="Arial" w:cs="Arial"/>
                <w:b/>
                <w:spacing w:val="-2"/>
                <w:sz w:val="12"/>
                <w:szCs w:val="22"/>
              </w:rPr>
            </w:pPr>
          </w:p>
        </w:tc>
      </w:tr>
    </w:tbl>
    <w:p w:rsidR="00393592" w:rsidRPr="00FF26FA" w:rsidRDefault="00393592" w:rsidP="00EB0E05">
      <w:pPr>
        <w:pStyle w:val="BodyTextIndent"/>
        <w:tabs>
          <w:tab w:val="clear" w:pos="0"/>
          <w:tab w:val="clear" w:pos="360"/>
          <w:tab w:val="left" w:pos="-426"/>
          <w:tab w:val="left" w:pos="-284"/>
        </w:tabs>
        <w:ind w:left="0" w:firstLine="0"/>
        <w:rPr>
          <w:rFonts w:ascii="Arial" w:hAnsi="Arial" w:cs="Arial"/>
          <w:b/>
          <w:szCs w:val="22"/>
        </w:rPr>
        <w:sectPr w:rsidR="00393592" w:rsidRPr="00FF26FA" w:rsidSect="00393592">
          <w:endnotePr>
            <w:numFmt w:val="decimal"/>
          </w:endnotePr>
          <w:type w:val="continuous"/>
          <w:pgSz w:w="11905" w:h="16837"/>
          <w:pgMar w:top="1134" w:right="1134" w:bottom="1134" w:left="1134" w:header="720" w:footer="851" w:gutter="0"/>
          <w:pgNumType w:start="1"/>
          <w:cols w:space="720"/>
          <w:noEndnote/>
          <w:titlePg/>
        </w:sectPr>
      </w:pPr>
    </w:p>
    <w:p w:rsidR="007E3ABA" w:rsidRPr="00FF26FA" w:rsidRDefault="007E3ABA" w:rsidP="00EB0E05">
      <w:pPr>
        <w:pStyle w:val="BodyTextIndent"/>
        <w:tabs>
          <w:tab w:val="clear" w:pos="0"/>
          <w:tab w:val="clear" w:pos="360"/>
          <w:tab w:val="left" w:pos="-426"/>
          <w:tab w:val="left" w:pos="-284"/>
        </w:tabs>
        <w:ind w:left="0" w:firstLine="0"/>
        <w:rPr>
          <w:rFonts w:ascii="Arial" w:hAnsi="Arial" w:cs="Arial"/>
          <w:b/>
          <w:szCs w:val="22"/>
        </w:rPr>
      </w:pPr>
    </w:p>
    <w:p w:rsidR="00096FCA" w:rsidRPr="00FF26FA" w:rsidRDefault="00086025" w:rsidP="00EB0E05">
      <w:pPr>
        <w:pStyle w:val="Heading3"/>
        <w:pBdr>
          <w:top w:val="single" w:sz="4" w:space="1" w:color="auto"/>
          <w:left w:val="single" w:sz="4" w:space="4" w:color="auto"/>
          <w:bottom w:val="single" w:sz="4" w:space="1" w:color="auto"/>
          <w:right w:val="single" w:sz="4" w:space="4" w:color="auto"/>
        </w:pBdr>
        <w:tabs>
          <w:tab w:val="clear" w:pos="-1440"/>
          <w:tab w:val="clear" w:pos="-720"/>
          <w:tab w:val="clear" w:pos="-426"/>
          <w:tab w:val="left" w:pos="-5103"/>
          <w:tab w:val="left" w:pos="-4962"/>
        </w:tabs>
        <w:ind w:left="0"/>
        <w:rPr>
          <w:rFonts w:ascii="Arial" w:hAnsi="Arial" w:cs="Arial"/>
          <w:szCs w:val="22"/>
          <w:u w:val="none"/>
        </w:rPr>
      </w:pPr>
      <w:r w:rsidRPr="00FF26FA">
        <w:rPr>
          <w:rFonts w:ascii="Arial" w:hAnsi="Arial" w:cs="Arial"/>
          <w:szCs w:val="22"/>
          <w:u w:val="none"/>
        </w:rPr>
        <w:t xml:space="preserve">1. </w:t>
      </w:r>
      <w:r w:rsidR="003F2446" w:rsidRPr="00FF26FA">
        <w:rPr>
          <w:rFonts w:ascii="Arial" w:hAnsi="Arial" w:cs="Arial"/>
          <w:szCs w:val="22"/>
          <w:u w:val="none"/>
        </w:rPr>
        <w:t xml:space="preserve"> </w:t>
      </w:r>
      <w:r w:rsidRPr="00FF26FA">
        <w:rPr>
          <w:rFonts w:ascii="Arial" w:hAnsi="Arial" w:cs="Arial"/>
          <w:szCs w:val="22"/>
          <w:u w:val="none"/>
        </w:rPr>
        <w:t>Departmental Recommendation</w:t>
      </w:r>
    </w:p>
    <w:p w:rsidR="0037361C" w:rsidRDefault="0089475D" w:rsidP="00EB0E05">
      <w:pPr>
        <w:pStyle w:val="Heading3"/>
        <w:pBdr>
          <w:top w:val="single" w:sz="4" w:space="1" w:color="auto"/>
          <w:left w:val="single" w:sz="4" w:space="4" w:color="auto"/>
          <w:bottom w:val="single" w:sz="4" w:space="1" w:color="auto"/>
          <w:right w:val="single" w:sz="4" w:space="4" w:color="auto"/>
        </w:pBdr>
        <w:tabs>
          <w:tab w:val="clear" w:pos="-1440"/>
          <w:tab w:val="clear" w:pos="-720"/>
          <w:tab w:val="clear" w:pos="-426"/>
          <w:tab w:val="left" w:pos="-5103"/>
          <w:tab w:val="left" w:pos="-4962"/>
        </w:tabs>
        <w:ind w:left="0"/>
        <w:rPr>
          <w:rFonts w:ascii="Arial" w:hAnsi="Arial" w:cs="Arial"/>
          <w:b w:val="0"/>
          <w:sz w:val="20"/>
          <w:u w:val="none"/>
        </w:rPr>
      </w:pPr>
      <w:r w:rsidRPr="0089475D">
        <w:rPr>
          <w:rFonts w:ascii="Arial" w:hAnsi="Arial" w:cs="Arial"/>
          <w:b w:val="0"/>
          <w:bCs w:val="0"/>
          <w:spacing w:val="0"/>
          <w:szCs w:val="22"/>
          <w:u w:val="none"/>
        </w:rPr>
        <w:t xml:space="preserve"> </w:t>
      </w:r>
      <w:r w:rsidR="002729D9" w:rsidRPr="002729D9">
        <w:rPr>
          <w:rFonts w:ascii="Arial" w:hAnsi="Arial" w:cs="Arial"/>
          <w:b w:val="0"/>
          <w:bCs w:val="0"/>
          <w:spacing w:val="0"/>
          <w:sz w:val="20"/>
          <w:u w:val="none"/>
        </w:rPr>
        <w:t>For researc</w:t>
      </w:r>
      <w:r w:rsidR="002729D9">
        <w:rPr>
          <w:rFonts w:ascii="Arial" w:hAnsi="Arial" w:cs="Arial"/>
          <w:b w:val="0"/>
          <w:bCs w:val="0"/>
          <w:spacing w:val="0"/>
          <w:sz w:val="20"/>
          <w:u w:val="none"/>
        </w:rPr>
        <w:t>h staff located in departments, this statement should be drafted by the Head of Department; f</w:t>
      </w:r>
      <w:r w:rsidRPr="0089475D">
        <w:rPr>
          <w:rFonts w:ascii="Arial" w:hAnsi="Arial" w:cs="Arial"/>
          <w:b w:val="0"/>
          <w:sz w:val="20"/>
          <w:u w:val="none"/>
        </w:rPr>
        <w:t>or research staff located in Research Centres</w:t>
      </w:r>
      <w:r w:rsidR="00F93A56">
        <w:rPr>
          <w:rFonts w:ascii="Arial" w:hAnsi="Arial" w:cs="Arial"/>
          <w:b w:val="0"/>
          <w:sz w:val="20"/>
          <w:u w:val="none"/>
        </w:rPr>
        <w:t>, this statement should be drafted by the Head of Department</w:t>
      </w:r>
      <w:r>
        <w:rPr>
          <w:rFonts w:ascii="Arial" w:hAnsi="Arial" w:cs="Arial"/>
          <w:b w:val="0"/>
          <w:sz w:val="20"/>
          <w:u w:val="none"/>
        </w:rPr>
        <w:t xml:space="preserve"> in collaboration with the Research Centre Director</w:t>
      </w:r>
      <w:r w:rsidR="00F93A56">
        <w:rPr>
          <w:rFonts w:ascii="Arial" w:hAnsi="Arial" w:cs="Arial"/>
          <w:b w:val="0"/>
          <w:sz w:val="20"/>
          <w:u w:val="none"/>
        </w:rPr>
        <w:t xml:space="preserve">. </w:t>
      </w:r>
      <w:proofErr w:type="spellStart"/>
      <w:r w:rsidR="00C14E7D" w:rsidRPr="00C14E7D">
        <w:rPr>
          <w:rFonts w:ascii="Arial" w:hAnsi="Arial" w:cs="Arial"/>
          <w:b w:val="0"/>
          <w:sz w:val="20"/>
          <w:u w:val="none"/>
        </w:rPr>
        <w:t>HoDs</w:t>
      </w:r>
      <w:proofErr w:type="spellEnd"/>
      <w:r w:rsidR="00C14E7D" w:rsidRPr="00C14E7D">
        <w:rPr>
          <w:rFonts w:ascii="Arial" w:hAnsi="Arial" w:cs="Arial"/>
          <w:b w:val="0"/>
          <w:sz w:val="20"/>
          <w:u w:val="none"/>
        </w:rPr>
        <w:t xml:space="preserve"> must state whom they have consulted in forming their recommendation and whether those consulted supported or did not support migration to NRSC. In particular, for research staff located in Departments, </w:t>
      </w:r>
      <w:proofErr w:type="spellStart"/>
      <w:r w:rsidR="00C14E7D" w:rsidRPr="00C14E7D">
        <w:rPr>
          <w:rFonts w:ascii="Arial" w:hAnsi="Arial" w:cs="Arial"/>
          <w:b w:val="0"/>
          <w:sz w:val="20"/>
          <w:u w:val="none"/>
        </w:rPr>
        <w:t>HoDs</w:t>
      </w:r>
      <w:proofErr w:type="spellEnd"/>
      <w:r w:rsidR="00C14E7D" w:rsidRPr="00C14E7D">
        <w:rPr>
          <w:rFonts w:ascii="Arial" w:hAnsi="Arial" w:cs="Arial"/>
          <w:b w:val="0"/>
          <w:sz w:val="20"/>
          <w:u w:val="none"/>
        </w:rPr>
        <w:t xml:space="preserve"> should consult the Professoriate. For research staff located in Research Centres, </w:t>
      </w:r>
      <w:proofErr w:type="spellStart"/>
      <w:r w:rsidR="00C14E7D" w:rsidRPr="00C14E7D">
        <w:rPr>
          <w:rFonts w:ascii="Arial" w:hAnsi="Arial" w:cs="Arial"/>
          <w:b w:val="0"/>
          <w:sz w:val="20"/>
          <w:u w:val="none"/>
        </w:rPr>
        <w:t>HoDs</w:t>
      </w:r>
      <w:proofErr w:type="spellEnd"/>
      <w:r w:rsidR="00C14E7D" w:rsidRPr="00C14E7D">
        <w:rPr>
          <w:rFonts w:ascii="Arial" w:hAnsi="Arial" w:cs="Arial"/>
          <w:b w:val="0"/>
          <w:sz w:val="20"/>
          <w:u w:val="none"/>
        </w:rPr>
        <w:t xml:space="preserve"> should collaborate with the Research Centre Director and should consult with the Department’s Professoriate. The Head of Department should also have consulted with any other relevant colleague (e.g. Principal Investigator or research group leader).  </w:t>
      </w:r>
      <w:r w:rsidR="00F93A56">
        <w:rPr>
          <w:rFonts w:ascii="Arial" w:hAnsi="Arial" w:cs="Arial"/>
          <w:b w:val="0"/>
          <w:sz w:val="20"/>
          <w:u w:val="none"/>
        </w:rPr>
        <w:t>The</w:t>
      </w:r>
      <w:r w:rsidR="00C4704E" w:rsidRPr="0037361C">
        <w:rPr>
          <w:rFonts w:ascii="Arial" w:hAnsi="Arial" w:cs="Arial"/>
          <w:b w:val="0"/>
          <w:sz w:val="20"/>
          <w:u w:val="none"/>
        </w:rPr>
        <w:t xml:space="preserve"> </w:t>
      </w:r>
      <w:r w:rsidR="00925958">
        <w:rPr>
          <w:rFonts w:ascii="Arial" w:hAnsi="Arial" w:cs="Arial"/>
          <w:b w:val="0"/>
          <w:sz w:val="20"/>
          <w:u w:val="none"/>
        </w:rPr>
        <w:t xml:space="preserve">statement should be signed by both the RCD </w:t>
      </w:r>
      <w:r w:rsidR="00F93A56">
        <w:rPr>
          <w:rFonts w:ascii="Arial" w:hAnsi="Arial" w:cs="Arial"/>
          <w:b w:val="0"/>
          <w:sz w:val="20"/>
          <w:u w:val="none"/>
        </w:rPr>
        <w:t xml:space="preserve">(where relevant) </w:t>
      </w:r>
      <w:r w:rsidR="00925958">
        <w:rPr>
          <w:rFonts w:ascii="Arial" w:hAnsi="Arial" w:cs="Arial"/>
          <w:b w:val="0"/>
          <w:sz w:val="20"/>
          <w:u w:val="none"/>
        </w:rPr>
        <w:t xml:space="preserve">and the </w:t>
      </w:r>
      <w:proofErr w:type="spellStart"/>
      <w:r w:rsidR="00925958">
        <w:rPr>
          <w:rFonts w:ascii="Arial" w:hAnsi="Arial" w:cs="Arial"/>
          <w:b w:val="0"/>
          <w:sz w:val="20"/>
          <w:u w:val="none"/>
        </w:rPr>
        <w:t>HoD</w:t>
      </w:r>
      <w:proofErr w:type="spellEnd"/>
      <w:r w:rsidR="00FB7DD1" w:rsidRPr="00196DE3">
        <w:rPr>
          <w:rFonts w:ascii="Arial" w:hAnsi="Arial" w:cs="Arial"/>
          <w:b w:val="0"/>
          <w:sz w:val="20"/>
          <w:u w:val="none"/>
        </w:rPr>
        <w:t xml:space="preserve">. </w:t>
      </w:r>
      <w:r w:rsidR="00CC40E8" w:rsidRPr="00C4704E">
        <w:rPr>
          <w:rFonts w:ascii="Arial" w:hAnsi="Arial" w:cs="Arial"/>
          <w:b w:val="0"/>
          <w:sz w:val="20"/>
          <w:u w:val="none"/>
        </w:rPr>
        <w:t xml:space="preserve">This statement should include a list of the names and affiliations of those consulted in its preparation and who have considered this application. </w:t>
      </w:r>
      <w:r w:rsidR="006311DF" w:rsidRPr="00C4704E">
        <w:rPr>
          <w:rFonts w:ascii="Arial" w:hAnsi="Arial" w:cs="Arial"/>
          <w:b w:val="0"/>
          <w:sz w:val="20"/>
          <w:u w:val="none"/>
        </w:rPr>
        <w:t xml:space="preserve"> </w:t>
      </w:r>
      <w:r w:rsidR="00B03D25" w:rsidRPr="00C4704E">
        <w:rPr>
          <w:rFonts w:ascii="Arial" w:hAnsi="Arial" w:cs="Arial"/>
          <w:b w:val="0"/>
          <w:sz w:val="20"/>
          <w:u w:val="none"/>
        </w:rPr>
        <w:t>The Promotions Committee expect</w:t>
      </w:r>
      <w:r w:rsidR="00CD7986" w:rsidRPr="00C4704E">
        <w:rPr>
          <w:rFonts w:ascii="Arial" w:hAnsi="Arial" w:cs="Arial"/>
          <w:b w:val="0"/>
          <w:sz w:val="20"/>
          <w:u w:val="none"/>
        </w:rPr>
        <w:t>s</w:t>
      </w:r>
      <w:r w:rsidR="00B03D25" w:rsidRPr="00C4704E">
        <w:rPr>
          <w:rFonts w:ascii="Arial" w:hAnsi="Arial" w:cs="Arial"/>
          <w:b w:val="0"/>
          <w:sz w:val="20"/>
          <w:u w:val="none"/>
        </w:rPr>
        <w:t xml:space="preserve"> that if there are differing opinions these will be explained in</w:t>
      </w:r>
      <w:r w:rsidR="00C4704E" w:rsidRPr="00C4704E">
        <w:rPr>
          <w:rFonts w:ascii="Arial" w:hAnsi="Arial" w:cs="Arial"/>
          <w:b w:val="0"/>
          <w:sz w:val="20"/>
          <w:u w:val="none"/>
        </w:rPr>
        <w:t xml:space="preserve"> full.</w:t>
      </w:r>
    </w:p>
    <w:p w:rsidR="00C4704E" w:rsidRPr="00C4704E" w:rsidRDefault="00B03D25" w:rsidP="00EB0E05">
      <w:pPr>
        <w:pStyle w:val="Heading3"/>
        <w:pBdr>
          <w:top w:val="single" w:sz="4" w:space="1" w:color="auto"/>
          <w:left w:val="single" w:sz="4" w:space="4" w:color="auto"/>
          <w:bottom w:val="single" w:sz="4" w:space="1" w:color="auto"/>
          <w:right w:val="single" w:sz="4" w:space="4" w:color="auto"/>
        </w:pBdr>
        <w:tabs>
          <w:tab w:val="clear" w:pos="-1440"/>
          <w:tab w:val="clear" w:pos="-720"/>
          <w:tab w:val="clear" w:pos="-426"/>
          <w:tab w:val="left" w:pos="-5103"/>
          <w:tab w:val="left" w:pos="-4962"/>
        </w:tabs>
        <w:ind w:left="0"/>
        <w:rPr>
          <w:rFonts w:ascii="Arial" w:hAnsi="Arial" w:cs="Arial"/>
          <w:b w:val="0"/>
          <w:sz w:val="20"/>
          <w:u w:val="none"/>
        </w:rPr>
      </w:pPr>
      <w:r w:rsidRPr="00C4704E">
        <w:rPr>
          <w:rFonts w:ascii="Arial" w:hAnsi="Arial" w:cs="Arial"/>
          <w:b w:val="0"/>
          <w:sz w:val="20"/>
          <w:u w:val="none"/>
        </w:rPr>
        <w:t xml:space="preserve"> </w:t>
      </w:r>
    </w:p>
    <w:p w:rsidR="00D13502" w:rsidRPr="00FF26FA" w:rsidRDefault="00D13502" w:rsidP="00EB0E05">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086025" w:rsidRPr="00FF26FA" w:rsidRDefault="00086025"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b/>
          <w:bCs/>
          <w:spacing w:val="-2"/>
          <w:sz w:val="22"/>
          <w:szCs w:val="22"/>
        </w:rPr>
      </w:pPr>
      <w:r w:rsidRPr="00FF26FA">
        <w:rPr>
          <w:rFonts w:ascii="Arial" w:hAnsi="Arial" w:cs="Arial"/>
          <w:b/>
          <w:bCs/>
          <w:spacing w:val="-2"/>
          <w:sz w:val="22"/>
          <w:szCs w:val="22"/>
        </w:rPr>
        <w:t>2</w:t>
      </w:r>
      <w:r w:rsidRPr="00FF26FA">
        <w:rPr>
          <w:rFonts w:ascii="Arial" w:hAnsi="Arial" w:cs="Arial"/>
          <w:spacing w:val="-2"/>
          <w:sz w:val="22"/>
          <w:szCs w:val="22"/>
        </w:rPr>
        <w:t>.</w:t>
      </w:r>
      <w:r w:rsidR="003F2446" w:rsidRPr="00FF26FA">
        <w:rPr>
          <w:rFonts w:ascii="Arial" w:hAnsi="Arial" w:cs="Arial"/>
          <w:spacing w:val="-2"/>
          <w:sz w:val="22"/>
          <w:szCs w:val="22"/>
        </w:rPr>
        <w:t xml:space="preserve"> </w:t>
      </w:r>
      <w:r w:rsidRPr="00FF26FA">
        <w:rPr>
          <w:rFonts w:ascii="Arial" w:hAnsi="Arial" w:cs="Arial"/>
          <w:spacing w:val="-2"/>
          <w:sz w:val="22"/>
          <w:szCs w:val="22"/>
        </w:rPr>
        <w:t xml:space="preserve"> </w:t>
      </w:r>
      <w:r w:rsidRPr="00FF26FA">
        <w:rPr>
          <w:rFonts w:ascii="Arial" w:hAnsi="Arial" w:cs="Arial"/>
          <w:b/>
          <w:bCs/>
          <w:spacing w:val="-2"/>
          <w:sz w:val="22"/>
          <w:szCs w:val="22"/>
        </w:rPr>
        <w:t>Candidate’s Academic Profile</w:t>
      </w:r>
      <w:r w:rsidR="00FB7DD1">
        <w:rPr>
          <w:rFonts w:ascii="Arial" w:hAnsi="Arial" w:cs="Arial"/>
          <w:b/>
          <w:bCs/>
          <w:spacing w:val="-2"/>
          <w:sz w:val="22"/>
          <w:szCs w:val="22"/>
        </w:rPr>
        <w:t xml:space="preserve"> (please keep this section to no more than </w:t>
      </w:r>
      <w:r w:rsidR="00E81D29">
        <w:rPr>
          <w:rFonts w:ascii="Arial" w:hAnsi="Arial" w:cs="Arial"/>
          <w:b/>
          <w:bCs/>
          <w:spacing w:val="-2"/>
          <w:sz w:val="22"/>
          <w:szCs w:val="22"/>
        </w:rPr>
        <w:t>2</w:t>
      </w:r>
      <w:r w:rsidR="00B150CB">
        <w:rPr>
          <w:rFonts w:ascii="Arial" w:hAnsi="Arial" w:cs="Arial"/>
          <w:b/>
          <w:bCs/>
          <w:spacing w:val="-2"/>
          <w:sz w:val="22"/>
          <w:szCs w:val="22"/>
        </w:rPr>
        <w:t xml:space="preserve"> to 3</w:t>
      </w:r>
      <w:r w:rsidR="00FF10CE">
        <w:rPr>
          <w:rFonts w:ascii="Arial" w:hAnsi="Arial" w:cs="Arial"/>
          <w:b/>
          <w:bCs/>
          <w:spacing w:val="-2"/>
          <w:sz w:val="22"/>
          <w:szCs w:val="22"/>
        </w:rPr>
        <w:t xml:space="preserve"> </w:t>
      </w:r>
      <w:r w:rsidR="00FB7DD1">
        <w:rPr>
          <w:rFonts w:ascii="Arial" w:hAnsi="Arial" w:cs="Arial"/>
          <w:b/>
          <w:bCs/>
          <w:spacing w:val="-2"/>
          <w:sz w:val="22"/>
          <w:szCs w:val="22"/>
        </w:rPr>
        <w:t>pages)</w:t>
      </w:r>
    </w:p>
    <w:p w:rsidR="00100FD0" w:rsidRDefault="00086025"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Cs w:val="22"/>
        </w:rPr>
      </w:pPr>
      <w:r w:rsidRPr="00FF26FA">
        <w:rPr>
          <w:rFonts w:ascii="Arial" w:hAnsi="Arial" w:cs="Arial"/>
          <w:spacing w:val="-2"/>
          <w:szCs w:val="22"/>
        </w:rPr>
        <w:t>The Head of Department</w:t>
      </w:r>
      <w:r w:rsidR="00411226">
        <w:rPr>
          <w:rFonts w:ascii="Arial" w:hAnsi="Arial" w:cs="Arial"/>
          <w:spacing w:val="-2"/>
          <w:szCs w:val="22"/>
        </w:rPr>
        <w:t>,</w:t>
      </w:r>
      <w:r w:rsidRPr="00FF26FA">
        <w:rPr>
          <w:rFonts w:ascii="Arial" w:hAnsi="Arial" w:cs="Arial"/>
          <w:spacing w:val="-2"/>
          <w:szCs w:val="22"/>
        </w:rPr>
        <w:t xml:space="preserve"> </w:t>
      </w:r>
      <w:r w:rsidR="00B150CB">
        <w:rPr>
          <w:rFonts w:ascii="Arial" w:hAnsi="Arial" w:cs="Arial"/>
          <w:spacing w:val="-2"/>
          <w:szCs w:val="22"/>
        </w:rPr>
        <w:t xml:space="preserve">in collaboration with the </w:t>
      </w:r>
      <w:r w:rsidR="00B6554C">
        <w:rPr>
          <w:rFonts w:ascii="Arial" w:hAnsi="Arial" w:cs="Arial"/>
          <w:spacing w:val="-2"/>
          <w:szCs w:val="22"/>
        </w:rPr>
        <w:t xml:space="preserve">Research Centre Director </w:t>
      </w:r>
      <w:r w:rsidR="00411226">
        <w:rPr>
          <w:rFonts w:ascii="Arial" w:hAnsi="Arial" w:cs="Arial"/>
          <w:spacing w:val="-2"/>
          <w:szCs w:val="22"/>
        </w:rPr>
        <w:t>(</w:t>
      </w:r>
      <w:r w:rsidR="00B150CB">
        <w:rPr>
          <w:rFonts w:ascii="Arial" w:hAnsi="Arial" w:cs="Arial"/>
          <w:spacing w:val="-2"/>
          <w:szCs w:val="22"/>
        </w:rPr>
        <w:t>where applicable</w:t>
      </w:r>
      <w:r w:rsidR="00411226">
        <w:rPr>
          <w:rFonts w:ascii="Arial" w:hAnsi="Arial" w:cs="Arial"/>
          <w:spacing w:val="-2"/>
          <w:szCs w:val="22"/>
        </w:rPr>
        <w:t>),</w:t>
      </w:r>
      <w:r w:rsidR="00B150CB">
        <w:rPr>
          <w:rFonts w:ascii="Arial" w:hAnsi="Arial" w:cs="Arial"/>
          <w:spacing w:val="-2"/>
          <w:szCs w:val="22"/>
        </w:rPr>
        <w:t xml:space="preserve"> </w:t>
      </w:r>
      <w:r w:rsidRPr="00FF26FA">
        <w:rPr>
          <w:rFonts w:ascii="Arial" w:hAnsi="Arial" w:cs="Arial"/>
          <w:spacing w:val="-2"/>
          <w:szCs w:val="22"/>
        </w:rPr>
        <w:t>should provide an evaluative commentary</w:t>
      </w:r>
      <w:r w:rsidR="00411226">
        <w:rPr>
          <w:rFonts w:ascii="Arial" w:hAnsi="Arial" w:cs="Arial"/>
          <w:spacing w:val="-2"/>
          <w:szCs w:val="22"/>
        </w:rPr>
        <w:t xml:space="preserve"> on the candidate’s profile across </w:t>
      </w:r>
      <w:r w:rsidR="00CC40E8">
        <w:rPr>
          <w:rFonts w:ascii="Arial" w:hAnsi="Arial" w:cs="Arial"/>
          <w:spacing w:val="-2"/>
          <w:szCs w:val="22"/>
        </w:rPr>
        <w:t xml:space="preserve">all the areas of the </w:t>
      </w:r>
      <w:r w:rsidR="00411226">
        <w:rPr>
          <w:rFonts w:ascii="Arial" w:hAnsi="Arial" w:cs="Arial"/>
          <w:spacing w:val="-2"/>
          <w:szCs w:val="22"/>
        </w:rPr>
        <w:t xml:space="preserve">role </w:t>
      </w:r>
      <w:r w:rsidR="00CC40E8">
        <w:rPr>
          <w:rFonts w:ascii="Arial" w:hAnsi="Arial" w:cs="Arial"/>
          <w:spacing w:val="-2"/>
          <w:szCs w:val="22"/>
        </w:rPr>
        <w:t xml:space="preserve">profile </w:t>
      </w:r>
      <w:r w:rsidR="00CB0821">
        <w:rPr>
          <w:rFonts w:ascii="Arial" w:hAnsi="Arial" w:cs="Arial"/>
          <w:spacing w:val="-2"/>
          <w:szCs w:val="22"/>
        </w:rPr>
        <w:t>for</w:t>
      </w:r>
      <w:r w:rsidR="00CC40E8">
        <w:rPr>
          <w:rFonts w:ascii="Arial" w:hAnsi="Arial" w:cs="Arial"/>
          <w:spacing w:val="-2"/>
          <w:szCs w:val="22"/>
        </w:rPr>
        <w:t xml:space="preserve"> which the person is </w:t>
      </w:r>
      <w:r w:rsidR="00CD7986">
        <w:rPr>
          <w:rFonts w:ascii="Arial" w:hAnsi="Arial" w:cs="Arial"/>
          <w:spacing w:val="-2"/>
          <w:szCs w:val="22"/>
        </w:rPr>
        <w:t xml:space="preserve">being assessed for </w:t>
      </w:r>
      <w:r w:rsidR="00100FD0">
        <w:rPr>
          <w:rFonts w:ascii="Arial" w:hAnsi="Arial" w:cs="Arial"/>
          <w:spacing w:val="-2"/>
          <w:szCs w:val="22"/>
        </w:rPr>
        <w:t>the purpose of migration</w:t>
      </w:r>
      <w:r w:rsidR="00CC40E8">
        <w:rPr>
          <w:rFonts w:ascii="Arial" w:hAnsi="Arial" w:cs="Arial"/>
          <w:spacing w:val="-2"/>
          <w:szCs w:val="22"/>
        </w:rPr>
        <w:t xml:space="preserve">. </w:t>
      </w:r>
    </w:p>
    <w:p w:rsidR="00086025" w:rsidRPr="00FF26FA" w:rsidRDefault="00CC40E8"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Cs w:val="22"/>
        </w:rPr>
      </w:pPr>
      <w:r>
        <w:rPr>
          <w:rFonts w:ascii="Arial" w:hAnsi="Arial" w:cs="Arial"/>
          <w:spacing w:val="-2"/>
          <w:szCs w:val="22"/>
        </w:rPr>
        <w:t xml:space="preserve"> </w:t>
      </w:r>
    </w:p>
    <w:p w:rsidR="004F62CE" w:rsidRPr="001F2DA2" w:rsidRDefault="004F62CE"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
          <w:szCs w:val="22"/>
        </w:rPr>
      </w:pPr>
    </w:p>
    <w:p w:rsidR="00F52B44" w:rsidRDefault="00F52B44"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r w:rsidRPr="00F52B44">
        <w:rPr>
          <w:rFonts w:ascii="Arial" w:hAnsi="Arial" w:cs="Arial"/>
          <w:i/>
          <w:spacing w:val="-2"/>
          <w:sz w:val="22"/>
          <w:szCs w:val="22"/>
        </w:rPr>
        <w:t xml:space="preserve">1. </w:t>
      </w:r>
      <w:r w:rsidR="00CC40E8">
        <w:rPr>
          <w:rFonts w:ascii="Arial" w:hAnsi="Arial" w:cs="Arial"/>
          <w:i/>
          <w:spacing w:val="-2"/>
          <w:sz w:val="22"/>
          <w:szCs w:val="22"/>
        </w:rPr>
        <w:t>Research Productivity</w:t>
      </w:r>
    </w:p>
    <w:p w:rsidR="00CC40E8" w:rsidRDefault="00CC40E8"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29082E" w:rsidRPr="00F52B44" w:rsidRDefault="0029082E"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F52B44" w:rsidRPr="0019013F" w:rsidRDefault="00CC40E8"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r w:rsidRPr="0019013F">
        <w:rPr>
          <w:rFonts w:ascii="Arial" w:hAnsi="Arial" w:cs="Arial"/>
          <w:i/>
          <w:spacing w:val="-2"/>
          <w:sz w:val="22"/>
          <w:szCs w:val="22"/>
        </w:rPr>
        <w:t>2. Knowledge Engagement and Impact</w:t>
      </w:r>
    </w:p>
    <w:p w:rsidR="00CC40E8" w:rsidRDefault="00CC40E8"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29082E" w:rsidRPr="0019013F" w:rsidRDefault="0029082E"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CC40E8" w:rsidRPr="0019013F" w:rsidRDefault="00CC40E8" w:rsidP="00CC40E8">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r>
        <w:rPr>
          <w:rFonts w:ascii="Arial" w:hAnsi="Arial" w:cs="Arial"/>
          <w:spacing w:val="-2"/>
          <w:sz w:val="22"/>
          <w:szCs w:val="22"/>
        </w:rPr>
        <w:t xml:space="preserve">3. </w:t>
      </w:r>
      <w:r w:rsidRPr="0019013F">
        <w:rPr>
          <w:rFonts w:ascii="Arial" w:hAnsi="Arial" w:cs="Arial"/>
          <w:i/>
          <w:spacing w:val="-2"/>
          <w:sz w:val="22"/>
          <w:szCs w:val="22"/>
        </w:rPr>
        <w:t>Management and leadership of research projects</w:t>
      </w:r>
    </w:p>
    <w:p w:rsidR="00CC40E8" w:rsidRDefault="00CC40E8" w:rsidP="00CC40E8">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29082E" w:rsidRDefault="0029082E" w:rsidP="00CC40E8">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CC40E8" w:rsidRPr="0019013F" w:rsidRDefault="00CC40E8" w:rsidP="00CC40E8">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r>
        <w:rPr>
          <w:rFonts w:ascii="Arial" w:hAnsi="Arial" w:cs="Arial"/>
          <w:i/>
          <w:spacing w:val="-2"/>
          <w:sz w:val="22"/>
          <w:szCs w:val="22"/>
        </w:rPr>
        <w:t xml:space="preserve">4. </w:t>
      </w:r>
      <w:r w:rsidRPr="00CC40E8">
        <w:rPr>
          <w:rFonts w:ascii="Arial" w:hAnsi="Arial" w:cs="Arial"/>
          <w:i/>
          <w:spacing w:val="-2"/>
          <w:sz w:val="22"/>
          <w:szCs w:val="22"/>
        </w:rPr>
        <w:t>Activities relating to centre/institute/departmental/School management and administration</w:t>
      </w:r>
    </w:p>
    <w:p w:rsidR="00CC3CBF" w:rsidRDefault="00CC3CBF"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F52B44" w:rsidRPr="00F52B44" w:rsidRDefault="00F52B44"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i/>
          <w:spacing w:val="-2"/>
          <w:sz w:val="22"/>
          <w:szCs w:val="22"/>
        </w:rPr>
      </w:pPr>
    </w:p>
    <w:p w:rsidR="00F52B44" w:rsidRDefault="00F52B44" w:rsidP="00750C1F">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B3782D" w:rsidRDefault="00B3782D" w:rsidP="002B6AB3">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29082E" w:rsidRPr="00FF26FA" w:rsidRDefault="0029082E" w:rsidP="0029082E">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29082E" w:rsidRPr="00FF26FA" w:rsidRDefault="0029082E" w:rsidP="0029082E">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b/>
          <w:bCs/>
          <w:spacing w:val="-2"/>
          <w:sz w:val="22"/>
          <w:szCs w:val="22"/>
        </w:rPr>
      </w:pPr>
      <w:r w:rsidRPr="00FF26FA">
        <w:rPr>
          <w:rFonts w:ascii="Arial" w:hAnsi="Arial" w:cs="Arial"/>
          <w:b/>
          <w:bCs/>
          <w:spacing w:val="-2"/>
          <w:sz w:val="22"/>
          <w:szCs w:val="22"/>
        </w:rPr>
        <w:t>3.  Career Development</w:t>
      </w:r>
    </w:p>
    <w:p w:rsidR="0029082E" w:rsidRPr="00FF26FA" w:rsidRDefault="0029082E" w:rsidP="0029082E">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Cs w:val="22"/>
        </w:rPr>
      </w:pPr>
      <w:r w:rsidRPr="00FF26FA">
        <w:rPr>
          <w:rFonts w:ascii="Arial" w:hAnsi="Arial" w:cs="Arial"/>
          <w:spacing w:val="-2"/>
          <w:szCs w:val="22"/>
        </w:rPr>
        <w:t>The Head of Department</w:t>
      </w:r>
      <w:r>
        <w:rPr>
          <w:rFonts w:ascii="Arial" w:hAnsi="Arial" w:cs="Arial"/>
          <w:spacing w:val="-2"/>
          <w:szCs w:val="22"/>
        </w:rPr>
        <w:t xml:space="preserve"> </w:t>
      </w:r>
      <w:r w:rsidRPr="00FF26FA">
        <w:rPr>
          <w:rFonts w:ascii="Arial" w:hAnsi="Arial" w:cs="Arial"/>
          <w:spacing w:val="-2"/>
          <w:szCs w:val="22"/>
        </w:rPr>
        <w:t>should confirm that Career Development Meeting(s) (CDMs) have taken place and outline the career development advice provided to the candidate</w:t>
      </w:r>
      <w:r>
        <w:rPr>
          <w:rFonts w:ascii="Arial" w:hAnsi="Arial" w:cs="Arial"/>
          <w:spacing w:val="-2"/>
          <w:szCs w:val="22"/>
        </w:rPr>
        <w:t>.</w:t>
      </w:r>
      <w:r w:rsidRPr="00FF26FA">
        <w:rPr>
          <w:rFonts w:ascii="Arial" w:hAnsi="Arial" w:cs="Arial"/>
          <w:spacing w:val="-2"/>
          <w:szCs w:val="22"/>
        </w:rPr>
        <w:t xml:space="preserve"> </w:t>
      </w:r>
    </w:p>
    <w:p w:rsidR="0029082E" w:rsidRPr="00FF26FA" w:rsidRDefault="0029082E" w:rsidP="0029082E">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29082E" w:rsidRPr="00FF26FA" w:rsidRDefault="0029082E" w:rsidP="0029082E">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29082E" w:rsidRPr="00FF26FA" w:rsidRDefault="0029082E" w:rsidP="0029082E">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3F2446" w:rsidRDefault="003F2446" w:rsidP="00EB0E05">
      <w:pPr>
        <w:tabs>
          <w:tab w:val="left" w:pos="-1440"/>
          <w:tab w:val="left" w:pos="-720"/>
          <w:tab w:val="left" w:pos="-426"/>
          <w:tab w:val="right" w:leader="dot" w:pos="5760"/>
          <w:tab w:val="left" w:pos="6210"/>
          <w:tab w:val="right" w:leader="dot" w:pos="9000"/>
          <w:tab w:val="left" w:pos="9360"/>
        </w:tabs>
        <w:suppressAutoHyphens/>
        <w:jc w:val="both"/>
        <w:rPr>
          <w:rFonts w:ascii="Arial" w:hAnsi="Arial" w:cs="Arial"/>
          <w:spacing w:val="-2"/>
          <w:sz w:val="22"/>
          <w:szCs w:val="22"/>
        </w:rPr>
      </w:pPr>
    </w:p>
    <w:p w:rsidR="0040504E" w:rsidRDefault="0040504E" w:rsidP="0040504E">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984973" w:rsidRDefault="00984973" w:rsidP="0040504E">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984973" w:rsidRPr="00984973" w:rsidRDefault="00984973" w:rsidP="00984973">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984973">
        <w:rPr>
          <w:rFonts w:ascii="Arial" w:hAnsi="Arial" w:cs="Arial"/>
          <w:spacing w:val="-2"/>
          <w:sz w:val="22"/>
          <w:szCs w:val="22"/>
        </w:rPr>
        <w:t xml:space="preserve">Signed </w:t>
      </w:r>
      <w:r w:rsidRPr="00984973">
        <w:rPr>
          <w:rFonts w:ascii="Arial" w:hAnsi="Arial" w:cs="Arial"/>
          <w:spacing w:val="-2"/>
          <w:sz w:val="22"/>
          <w:szCs w:val="22"/>
        </w:rPr>
        <w:tab/>
      </w:r>
      <w:r w:rsidRPr="00984973">
        <w:rPr>
          <w:rFonts w:ascii="Arial" w:hAnsi="Arial" w:cs="Arial"/>
          <w:spacing w:val="-2"/>
          <w:sz w:val="22"/>
          <w:szCs w:val="22"/>
        </w:rPr>
        <w:tab/>
        <w:t xml:space="preserve">Date </w:t>
      </w:r>
      <w:r w:rsidRPr="00984973">
        <w:rPr>
          <w:rFonts w:ascii="Arial" w:hAnsi="Arial" w:cs="Arial"/>
          <w:spacing w:val="-2"/>
          <w:sz w:val="22"/>
          <w:szCs w:val="22"/>
        </w:rPr>
        <w:tab/>
      </w:r>
    </w:p>
    <w:p w:rsidR="00984973" w:rsidRPr="00984973" w:rsidRDefault="00984973" w:rsidP="00984973">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b/>
          <w:spacing w:val="-2"/>
          <w:sz w:val="22"/>
          <w:szCs w:val="22"/>
        </w:rPr>
      </w:pPr>
      <w:r w:rsidRPr="00984973">
        <w:rPr>
          <w:rFonts w:ascii="Arial" w:hAnsi="Arial" w:cs="Arial"/>
          <w:b/>
          <w:spacing w:val="-2"/>
          <w:sz w:val="22"/>
          <w:szCs w:val="22"/>
        </w:rPr>
        <w:t xml:space="preserve">Electronic Signature of the Head of Department  </w:t>
      </w:r>
    </w:p>
    <w:p w:rsidR="00984973" w:rsidRDefault="00984973" w:rsidP="0040504E">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C80649" w:rsidRPr="00FF26FA" w:rsidRDefault="00C80649" w:rsidP="00C80649">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sidRPr="00FF26FA">
        <w:rPr>
          <w:rFonts w:ascii="Arial" w:hAnsi="Arial" w:cs="Arial"/>
          <w:spacing w:val="-2"/>
          <w:sz w:val="22"/>
          <w:szCs w:val="22"/>
        </w:rPr>
        <w:t xml:space="preserve">Signed </w:t>
      </w:r>
      <w:r w:rsidRPr="00FF26FA">
        <w:rPr>
          <w:rFonts w:ascii="Arial" w:hAnsi="Arial" w:cs="Arial"/>
          <w:spacing w:val="-2"/>
          <w:sz w:val="22"/>
          <w:szCs w:val="22"/>
        </w:rPr>
        <w:tab/>
      </w:r>
      <w:r w:rsidRPr="00FF26FA">
        <w:rPr>
          <w:rFonts w:ascii="Arial" w:hAnsi="Arial" w:cs="Arial"/>
          <w:spacing w:val="-2"/>
          <w:sz w:val="22"/>
          <w:szCs w:val="22"/>
        </w:rPr>
        <w:tab/>
        <w:t xml:space="preserve">Date </w:t>
      </w:r>
      <w:r w:rsidRPr="00FF26FA">
        <w:rPr>
          <w:rFonts w:ascii="Arial" w:hAnsi="Arial" w:cs="Arial"/>
          <w:spacing w:val="-2"/>
          <w:sz w:val="22"/>
          <w:szCs w:val="22"/>
        </w:rPr>
        <w:tab/>
      </w:r>
    </w:p>
    <w:p w:rsidR="00C80649" w:rsidRDefault="00C80649" w:rsidP="00C80649">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r>
        <w:rPr>
          <w:rFonts w:ascii="Arial" w:hAnsi="Arial" w:cs="Arial"/>
          <w:b/>
          <w:spacing w:val="-2"/>
          <w:sz w:val="22"/>
          <w:szCs w:val="22"/>
        </w:rPr>
        <w:t xml:space="preserve">Electronic Signature of Research Centre Director </w:t>
      </w:r>
      <w:r w:rsidR="00984973">
        <w:rPr>
          <w:rFonts w:ascii="Arial" w:hAnsi="Arial" w:cs="Arial"/>
          <w:b/>
          <w:spacing w:val="-2"/>
          <w:sz w:val="22"/>
          <w:szCs w:val="22"/>
        </w:rPr>
        <w:t>(where applicable)</w:t>
      </w:r>
    </w:p>
    <w:p w:rsidR="0040504E" w:rsidRDefault="0040504E" w:rsidP="006311DF">
      <w:pPr>
        <w:pBdr>
          <w:top w:val="single" w:sz="4" w:space="1" w:color="auto"/>
          <w:left w:val="single" w:sz="4" w:space="4" w:color="auto"/>
          <w:bottom w:val="single" w:sz="4" w:space="1" w:color="auto"/>
          <w:right w:val="single" w:sz="4" w:space="4" w:color="auto"/>
        </w:pBdr>
        <w:tabs>
          <w:tab w:val="left" w:pos="-5103"/>
          <w:tab w:val="left" w:pos="-4962"/>
          <w:tab w:val="right" w:leader="dot" w:pos="5760"/>
          <w:tab w:val="left" w:pos="6210"/>
          <w:tab w:val="right" w:leader="dot" w:pos="9000"/>
          <w:tab w:val="left" w:pos="9360"/>
        </w:tabs>
        <w:suppressAutoHyphens/>
        <w:jc w:val="both"/>
        <w:rPr>
          <w:rFonts w:ascii="Arial" w:hAnsi="Arial" w:cs="Arial"/>
          <w:spacing w:val="-2"/>
          <w:sz w:val="22"/>
          <w:szCs w:val="22"/>
        </w:rPr>
      </w:pPr>
    </w:p>
    <w:p w:rsidR="007E3ABA" w:rsidRDefault="007E3ABA" w:rsidP="00FD0F56">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
          <w:spacing w:val="-2"/>
          <w:sz w:val="22"/>
          <w:szCs w:val="22"/>
        </w:rPr>
      </w:pPr>
    </w:p>
    <w:p w:rsidR="00122B0B" w:rsidRPr="00894EBC" w:rsidRDefault="00122B0B" w:rsidP="00122B0B">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Cs/>
          <w:i/>
          <w:spacing w:val="-2"/>
          <w:szCs w:val="22"/>
        </w:rPr>
      </w:pPr>
      <w:r w:rsidRPr="00894EBC">
        <w:rPr>
          <w:rFonts w:ascii="Arial" w:hAnsi="Arial" w:cs="Arial"/>
          <w:bCs/>
          <w:i/>
          <w:spacing w:val="-2"/>
          <w:szCs w:val="22"/>
        </w:rPr>
        <w:t>Confidentiality</w:t>
      </w:r>
    </w:p>
    <w:p w:rsidR="00122B0B" w:rsidRPr="00635896" w:rsidRDefault="00122B0B" w:rsidP="00122B0B">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Cs/>
          <w:spacing w:val="-2"/>
          <w:szCs w:val="22"/>
        </w:rPr>
      </w:pPr>
      <w:r w:rsidRPr="00635896">
        <w:rPr>
          <w:rFonts w:ascii="Arial" w:hAnsi="Arial" w:cs="Arial"/>
          <w:bCs/>
          <w:spacing w:val="-2"/>
          <w:szCs w:val="22"/>
        </w:rPr>
        <w:t xml:space="preserve">Heads of Department </w:t>
      </w:r>
      <w:r w:rsidR="00C80649">
        <w:rPr>
          <w:rFonts w:ascii="Arial" w:hAnsi="Arial" w:cs="Arial"/>
          <w:bCs/>
          <w:spacing w:val="-2"/>
          <w:szCs w:val="22"/>
        </w:rPr>
        <w:t>and Research Centre Director</w:t>
      </w:r>
      <w:r w:rsidR="00AE1632">
        <w:rPr>
          <w:rFonts w:ascii="Arial" w:hAnsi="Arial" w:cs="Arial"/>
          <w:bCs/>
          <w:spacing w:val="-2"/>
          <w:szCs w:val="22"/>
        </w:rPr>
        <w:t>s</w:t>
      </w:r>
      <w:r w:rsidR="00AB7388">
        <w:rPr>
          <w:rFonts w:ascii="Arial" w:hAnsi="Arial" w:cs="Arial"/>
          <w:bCs/>
          <w:spacing w:val="-2"/>
          <w:szCs w:val="22"/>
        </w:rPr>
        <w:t xml:space="preserve"> </w:t>
      </w:r>
      <w:r w:rsidRPr="00635896">
        <w:rPr>
          <w:rFonts w:ascii="Arial" w:hAnsi="Arial" w:cs="Arial"/>
          <w:bCs/>
          <w:spacing w:val="-2"/>
          <w:szCs w:val="22"/>
        </w:rPr>
        <w:t xml:space="preserve">are advised that any submission provided will be confidential to the Promotions Committee and will be used solely for the </w:t>
      </w:r>
      <w:r w:rsidR="006C6C51" w:rsidRPr="006C6C51">
        <w:rPr>
          <w:rFonts w:ascii="Arial" w:hAnsi="Arial" w:cs="Arial"/>
          <w:bCs/>
          <w:spacing w:val="-2"/>
          <w:szCs w:val="22"/>
        </w:rPr>
        <w:t>purposes of the School's Review and Promotion processes</w:t>
      </w:r>
      <w:r w:rsidRPr="00635896">
        <w:rPr>
          <w:rFonts w:ascii="Arial" w:hAnsi="Arial" w:cs="Arial"/>
          <w:bCs/>
          <w:spacing w:val="-2"/>
          <w:szCs w:val="22"/>
        </w:rPr>
        <w:t>. However, in circumstances such as a grievance, legal proceedings or a valid subject access request under the provisions of the Data Protection Act 1998, submissions may have to be disclosed to the candidate and/or a third party.</w:t>
      </w:r>
    </w:p>
    <w:p w:rsidR="00122B0B" w:rsidRPr="00122B0B" w:rsidRDefault="00122B0B" w:rsidP="00FD0F56">
      <w:pPr>
        <w:pBdr>
          <w:top w:val="single" w:sz="4" w:space="1" w:color="auto"/>
          <w:left w:val="single" w:sz="4" w:space="4" w:color="auto"/>
          <w:bottom w:val="single" w:sz="4" w:space="1" w:color="auto"/>
          <w:right w:val="single" w:sz="4" w:space="4" w:color="auto"/>
        </w:pBdr>
        <w:tabs>
          <w:tab w:val="left" w:pos="-5103"/>
          <w:tab w:val="left" w:pos="-4678"/>
          <w:tab w:val="right" w:leader="dot" w:pos="5760"/>
          <w:tab w:val="left" w:pos="6210"/>
          <w:tab w:val="right" w:leader="dot" w:pos="9000"/>
          <w:tab w:val="left" w:pos="9360"/>
        </w:tabs>
        <w:suppressAutoHyphens/>
        <w:jc w:val="both"/>
        <w:rPr>
          <w:rFonts w:ascii="Arial" w:hAnsi="Arial" w:cs="Arial"/>
          <w:bCs/>
          <w:spacing w:val="-2"/>
          <w:sz w:val="22"/>
          <w:szCs w:val="22"/>
        </w:rPr>
      </w:pPr>
    </w:p>
    <w:sectPr w:rsidR="00122B0B" w:rsidRPr="00122B0B" w:rsidSect="00393592">
      <w:endnotePr>
        <w:numFmt w:val="decimal"/>
      </w:endnotePr>
      <w:type w:val="continuous"/>
      <w:pgSz w:w="11905" w:h="16837"/>
      <w:pgMar w:top="1134" w:right="1134" w:bottom="1134" w:left="1134" w:header="720" w:footer="851"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028" w:rsidRDefault="008B2028">
      <w:pPr>
        <w:spacing w:line="20" w:lineRule="exact"/>
        <w:rPr>
          <w:sz w:val="24"/>
        </w:rPr>
      </w:pPr>
    </w:p>
  </w:endnote>
  <w:endnote w:type="continuationSeparator" w:id="0">
    <w:p w:rsidR="008B2028" w:rsidRDefault="008B2028">
      <w:r>
        <w:rPr>
          <w:sz w:val="24"/>
        </w:rPr>
        <w:t xml:space="preserve"> </w:t>
      </w:r>
    </w:p>
  </w:endnote>
  <w:endnote w:type="continuationNotice" w:id="1">
    <w:p w:rsidR="008B2028" w:rsidRDefault="008B202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EF" w:rsidRPr="009F23CA" w:rsidRDefault="005274EF" w:rsidP="00793F36">
    <w:pPr>
      <w:pStyle w:val="Footer"/>
      <w:jc w:val="right"/>
      <w:rPr>
        <w:rFonts w:ascii="Arial" w:hAnsi="Arial" w:cs="Arial"/>
        <w:b/>
        <w:sz w:val="22"/>
        <w:szCs w:val="22"/>
      </w:rPr>
    </w:pPr>
    <w:r w:rsidRPr="00412D17">
      <w:rPr>
        <w:rFonts w:ascii="Arial" w:hAnsi="Arial" w:cs="Arial"/>
        <w:sz w:val="18"/>
        <w:szCs w:val="18"/>
      </w:rPr>
      <w:t>Head of Department</w:t>
    </w:r>
    <w:r>
      <w:rPr>
        <w:rFonts w:ascii="Arial" w:hAnsi="Arial" w:cs="Arial"/>
        <w:sz w:val="18"/>
        <w:szCs w:val="18"/>
      </w:rPr>
      <w:t>’s</w:t>
    </w:r>
    <w:r w:rsidRPr="00412D17">
      <w:rPr>
        <w:rFonts w:ascii="Arial" w:hAnsi="Arial" w:cs="Arial"/>
        <w:sz w:val="18"/>
        <w:szCs w:val="18"/>
      </w:rPr>
      <w:t xml:space="preserve"> Statement - </w:t>
    </w:r>
    <w:r w:rsidRPr="00412D17">
      <w:rPr>
        <w:rFonts w:ascii="Arial" w:hAnsi="Arial" w:cs="Arial"/>
        <w:spacing w:val="-3"/>
        <w:sz w:val="18"/>
        <w:szCs w:val="18"/>
      </w:rPr>
      <w:t>Annex</w:t>
    </w:r>
    <w:r>
      <w:rPr>
        <w:rFonts w:ascii="Arial" w:hAnsi="Arial" w:cs="Arial"/>
        <w:spacing w:val="-3"/>
        <w:sz w:val="18"/>
        <w:szCs w:val="18"/>
      </w:rPr>
      <w:t xml:space="preserve"> </w:t>
    </w:r>
    <w:ins w:id="1" w:author="Administrator" w:date="2015-02-11T11:58:00Z">
      <w:r w:rsidR="00C80971">
        <w:rPr>
          <w:rFonts w:ascii="Arial" w:hAnsi="Arial" w:cs="Arial"/>
          <w:spacing w:val="-3"/>
          <w:sz w:val="18"/>
          <w:szCs w:val="18"/>
        </w:rPr>
        <w:t>NRSC</w:t>
      </w:r>
    </w:ins>
    <w:r>
      <w:rPr>
        <w:rFonts w:ascii="Arial" w:hAnsi="Arial" w:cs="Arial"/>
        <w:spacing w:val="-3"/>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EF" w:rsidRPr="00412D17" w:rsidRDefault="005274EF" w:rsidP="00824CF5">
    <w:pPr>
      <w:pStyle w:val="Footer"/>
      <w:jc w:val="right"/>
      <w:rPr>
        <w:sz w:val="18"/>
        <w:szCs w:val="18"/>
      </w:rPr>
    </w:pPr>
    <w:r w:rsidRPr="00412D17">
      <w:rPr>
        <w:rFonts w:ascii="Arial" w:hAnsi="Arial" w:cs="Arial"/>
        <w:sz w:val="18"/>
        <w:szCs w:val="18"/>
      </w:rPr>
      <w:t>Head of Department</w:t>
    </w:r>
    <w:r>
      <w:rPr>
        <w:rFonts w:ascii="Arial" w:hAnsi="Arial" w:cs="Arial"/>
        <w:sz w:val="18"/>
        <w:szCs w:val="18"/>
      </w:rPr>
      <w:t>’s</w:t>
    </w:r>
    <w:r w:rsidRPr="00412D17">
      <w:rPr>
        <w:rFonts w:ascii="Arial" w:hAnsi="Arial" w:cs="Arial"/>
        <w:sz w:val="18"/>
        <w:szCs w:val="18"/>
      </w:rPr>
      <w:t xml:space="preserve"> Statement - </w:t>
    </w:r>
    <w:r w:rsidRPr="00412D17">
      <w:rPr>
        <w:rFonts w:ascii="Arial" w:hAnsi="Arial" w:cs="Arial"/>
        <w:spacing w:val="-3"/>
        <w:sz w:val="18"/>
        <w:szCs w:val="18"/>
      </w:rPr>
      <w:t xml:space="preserve">Annex </w:t>
    </w:r>
    <w:r w:rsidR="001B11D1">
      <w:rPr>
        <w:rFonts w:ascii="Arial" w:hAnsi="Arial" w:cs="Arial"/>
        <w:spacing w:val="-3"/>
        <w:sz w:val="18"/>
        <w:szCs w:val="18"/>
      </w:rPr>
      <w:t>NRSC</w:t>
    </w:r>
    <w:r>
      <w:rPr>
        <w:rFonts w:ascii="Arial" w:hAnsi="Arial" w:cs="Arial"/>
        <w:spacing w:val="-3"/>
        <w:sz w:val="18"/>
        <w:szCs w:val="1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028" w:rsidRDefault="008B2028">
      <w:r>
        <w:rPr>
          <w:sz w:val="24"/>
        </w:rPr>
        <w:separator/>
      </w:r>
    </w:p>
  </w:footnote>
  <w:footnote w:type="continuationSeparator" w:id="0">
    <w:p w:rsidR="008B2028" w:rsidRDefault="008B2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EF" w:rsidRPr="002F3ADD" w:rsidRDefault="005274EF" w:rsidP="00CD5F08">
    <w:pPr>
      <w:tabs>
        <w:tab w:val="center" w:pos="4512"/>
      </w:tabs>
      <w:suppressAutoHyphens/>
      <w:outlineLvl w:val="0"/>
      <w:rPr>
        <w:rFonts w:ascii="Arial" w:hAnsi="Arial" w:cs="Arial"/>
        <w:b/>
        <w:spacing w:val="-3"/>
        <w:sz w:val="22"/>
      </w:rPr>
    </w:pPr>
    <w:r w:rsidRPr="002F3ADD">
      <w:rPr>
        <w:rFonts w:ascii="Arial" w:hAnsi="Arial"/>
        <w:b/>
        <w:sz w:val="22"/>
      </w:rPr>
      <w:t xml:space="preserve">The London School of Economics and Political Science          </w:t>
    </w:r>
    <w:r>
      <w:rPr>
        <w:rFonts w:ascii="Arial" w:hAnsi="Arial"/>
        <w:b/>
        <w:sz w:val="22"/>
      </w:rPr>
      <w:t xml:space="preserve">       </w:t>
    </w:r>
    <w:r w:rsidRPr="002F3ADD">
      <w:rPr>
        <w:rFonts w:ascii="Arial" w:hAnsi="Arial" w:cs="Arial"/>
        <w:b/>
        <w:spacing w:val="-3"/>
        <w:sz w:val="22"/>
      </w:rPr>
      <w:t>STRICTLY CONFIDENTIAL</w:t>
    </w:r>
    <w:r>
      <w:rPr>
        <w:rFonts w:ascii="Arial" w:hAnsi="Arial"/>
        <w:b/>
        <w:sz w:val="22"/>
      </w:rPr>
      <w:t xml:space="preserve"> </w:t>
    </w:r>
    <w:r w:rsidRPr="002F3ADD">
      <w:rPr>
        <w:rFonts w:ascii="Arial" w:hAnsi="Arial"/>
        <w:b/>
        <w:sz w:val="22"/>
      </w:rPr>
      <w:t>Appointments Committee</w:t>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Pr>
        <w:rFonts w:ascii="Arial" w:hAnsi="Arial"/>
        <w:b/>
        <w:sz w:val="22"/>
      </w:rPr>
      <w:tab/>
    </w:r>
    <w:r w:rsidR="004A4BB8">
      <w:rPr>
        <w:rFonts w:ascii="Arial" w:hAnsi="Arial"/>
        <w:b/>
        <w:sz w:val="22"/>
      </w:rPr>
      <w:t>A</w:t>
    </w:r>
    <w:r>
      <w:rPr>
        <w:rFonts w:ascii="Arial" w:hAnsi="Arial"/>
        <w:b/>
        <w:sz w:val="22"/>
      </w:rPr>
      <w:t>nnex</w:t>
    </w:r>
    <w:r w:rsidR="004A4BB8">
      <w:rPr>
        <w:rFonts w:ascii="Arial" w:hAnsi="Arial"/>
        <w:b/>
        <w:sz w:val="22"/>
      </w:rPr>
      <w:t xml:space="preserve"> NRSC</w:t>
    </w:r>
    <w:r>
      <w:rPr>
        <w:rFonts w:ascii="Arial" w:hAnsi="Arial"/>
        <w:b/>
        <w:sz w:val="22"/>
      </w:rPr>
      <w:t>/1</w:t>
    </w:r>
    <w:r w:rsidRPr="002F3ADD">
      <w:rPr>
        <w:rFonts w:ascii="Arial" w:hAnsi="Arial"/>
        <w:b/>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28AE"/>
    <w:multiLevelType w:val="hybridMultilevel"/>
    <w:tmpl w:val="F8B85F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BF0951"/>
    <w:multiLevelType w:val="hybridMultilevel"/>
    <w:tmpl w:val="48AA2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02043D"/>
    <w:multiLevelType w:val="hybridMultilevel"/>
    <w:tmpl w:val="878ED2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D309F1"/>
    <w:multiLevelType w:val="hybridMultilevel"/>
    <w:tmpl w:val="3ADEC1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9E7C0A"/>
    <w:multiLevelType w:val="hybridMultilevel"/>
    <w:tmpl w:val="CE947C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E57AE5"/>
    <w:multiLevelType w:val="hybridMultilevel"/>
    <w:tmpl w:val="9D7633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4F004E1"/>
    <w:multiLevelType w:val="hybridMultilevel"/>
    <w:tmpl w:val="332230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878001E"/>
    <w:multiLevelType w:val="hybridMultilevel"/>
    <w:tmpl w:val="680AE8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DAA"/>
    <w:rsid w:val="0001266B"/>
    <w:rsid w:val="00015CF9"/>
    <w:rsid w:val="00017CB2"/>
    <w:rsid w:val="00023DFB"/>
    <w:rsid w:val="00045670"/>
    <w:rsid w:val="000626CA"/>
    <w:rsid w:val="00065670"/>
    <w:rsid w:val="00065FE0"/>
    <w:rsid w:val="00075523"/>
    <w:rsid w:val="00086025"/>
    <w:rsid w:val="00090AB5"/>
    <w:rsid w:val="00094435"/>
    <w:rsid w:val="00094501"/>
    <w:rsid w:val="00096FCA"/>
    <w:rsid w:val="000C0138"/>
    <w:rsid w:val="000C0289"/>
    <w:rsid w:val="000C23B9"/>
    <w:rsid w:val="000D628C"/>
    <w:rsid w:val="000E5B23"/>
    <w:rsid w:val="00100FD0"/>
    <w:rsid w:val="00122B0B"/>
    <w:rsid w:val="0013588D"/>
    <w:rsid w:val="00143EC7"/>
    <w:rsid w:val="00146E94"/>
    <w:rsid w:val="001549A4"/>
    <w:rsid w:val="00171C40"/>
    <w:rsid w:val="00174B95"/>
    <w:rsid w:val="0019013F"/>
    <w:rsid w:val="00192202"/>
    <w:rsid w:val="00192550"/>
    <w:rsid w:val="00196DE3"/>
    <w:rsid w:val="001B11D1"/>
    <w:rsid w:val="001C0292"/>
    <w:rsid w:val="001E3A3A"/>
    <w:rsid w:val="001F10B7"/>
    <w:rsid w:val="001F2DA2"/>
    <w:rsid w:val="001F6E57"/>
    <w:rsid w:val="00212FF5"/>
    <w:rsid w:val="0021401A"/>
    <w:rsid w:val="0021537E"/>
    <w:rsid w:val="00223107"/>
    <w:rsid w:val="002275AE"/>
    <w:rsid w:val="00230BA5"/>
    <w:rsid w:val="002508A1"/>
    <w:rsid w:val="0026183B"/>
    <w:rsid w:val="002656F5"/>
    <w:rsid w:val="002729D9"/>
    <w:rsid w:val="0029082E"/>
    <w:rsid w:val="002A5F51"/>
    <w:rsid w:val="002B587E"/>
    <w:rsid w:val="002B6AB3"/>
    <w:rsid w:val="002C74FD"/>
    <w:rsid w:val="002D0BE5"/>
    <w:rsid w:val="002E51C9"/>
    <w:rsid w:val="002E69C6"/>
    <w:rsid w:val="002F13E2"/>
    <w:rsid w:val="0031181E"/>
    <w:rsid w:val="00323CE2"/>
    <w:rsid w:val="00323E69"/>
    <w:rsid w:val="003544EC"/>
    <w:rsid w:val="0035515A"/>
    <w:rsid w:val="00361897"/>
    <w:rsid w:val="00363E19"/>
    <w:rsid w:val="0037361C"/>
    <w:rsid w:val="00393592"/>
    <w:rsid w:val="00395A0F"/>
    <w:rsid w:val="00396A9A"/>
    <w:rsid w:val="003C0323"/>
    <w:rsid w:val="003D5250"/>
    <w:rsid w:val="003D56A0"/>
    <w:rsid w:val="003F2446"/>
    <w:rsid w:val="00403874"/>
    <w:rsid w:val="00403D3D"/>
    <w:rsid w:val="0040504E"/>
    <w:rsid w:val="00411226"/>
    <w:rsid w:val="00412D17"/>
    <w:rsid w:val="00413346"/>
    <w:rsid w:val="0041381A"/>
    <w:rsid w:val="0042068F"/>
    <w:rsid w:val="00420BC7"/>
    <w:rsid w:val="00463503"/>
    <w:rsid w:val="00464C28"/>
    <w:rsid w:val="004829A2"/>
    <w:rsid w:val="00485652"/>
    <w:rsid w:val="00492A95"/>
    <w:rsid w:val="004A4BB8"/>
    <w:rsid w:val="004B0DB7"/>
    <w:rsid w:val="004B24D2"/>
    <w:rsid w:val="004C08EC"/>
    <w:rsid w:val="004C42D8"/>
    <w:rsid w:val="004C4C44"/>
    <w:rsid w:val="004D3287"/>
    <w:rsid w:val="004D4178"/>
    <w:rsid w:val="004D4F7A"/>
    <w:rsid w:val="004E5C75"/>
    <w:rsid w:val="004F62CE"/>
    <w:rsid w:val="00517271"/>
    <w:rsid w:val="005274EF"/>
    <w:rsid w:val="0053686E"/>
    <w:rsid w:val="00542DAA"/>
    <w:rsid w:val="00542FDA"/>
    <w:rsid w:val="00545CF4"/>
    <w:rsid w:val="00546D16"/>
    <w:rsid w:val="00556BB6"/>
    <w:rsid w:val="00563F26"/>
    <w:rsid w:val="00573AE2"/>
    <w:rsid w:val="00594FC4"/>
    <w:rsid w:val="005A3FC0"/>
    <w:rsid w:val="005B1214"/>
    <w:rsid w:val="005D7EA0"/>
    <w:rsid w:val="005E3CB6"/>
    <w:rsid w:val="005F1B21"/>
    <w:rsid w:val="005F73F9"/>
    <w:rsid w:val="00605A89"/>
    <w:rsid w:val="006246F8"/>
    <w:rsid w:val="006311DF"/>
    <w:rsid w:val="00635896"/>
    <w:rsid w:val="00653257"/>
    <w:rsid w:val="00655874"/>
    <w:rsid w:val="00656C3D"/>
    <w:rsid w:val="00674012"/>
    <w:rsid w:val="00682FAF"/>
    <w:rsid w:val="00686A39"/>
    <w:rsid w:val="00691320"/>
    <w:rsid w:val="00696D10"/>
    <w:rsid w:val="006A388F"/>
    <w:rsid w:val="006B3BC3"/>
    <w:rsid w:val="006B3DD1"/>
    <w:rsid w:val="006B7C76"/>
    <w:rsid w:val="006C5AC4"/>
    <w:rsid w:val="006C6C51"/>
    <w:rsid w:val="006D778A"/>
    <w:rsid w:val="006E2156"/>
    <w:rsid w:val="00703A4F"/>
    <w:rsid w:val="00704BAE"/>
    <w:rsid w:val="00711D3E"/>
    <w:rsid w:val="00721735"/>
    <w:rsid w:val="0073278B"/>
    <w:rsid w:val="007347F2"/>
    <w:rsid w:val="00736007"/>
    <w:rsid w:val="00742B33"/>
    <w:rsid w:val="007453B0"/>
    <w:rsid w:val="00750C1F"/>
    <w:rsid w:val="00755ACE"/>
    <w:rsid w:val="00760841"/>
    <w:rsid w:val="0077034E"/>
    <w:rsid w:val="007809D1"/>
    <w:rsid w:val="00782CCD"/>
    <w:rsid w:val="00793F36"/>
    <w:rsid w:val="007B0D5C"/>
    <w:rsid w:val="007B22AB"/>
    <w:rsid w:val="007C48E2"/>
    <w:rsid w:val="007D296C"/>
    <w:rsid w:val="007D7F7C"/>
    <w:rsid w:val="007E3ABA"/>
    <w:rsid w:val="007F390E"/>
    <w:rsid w:val="007F569B"/>
    <w:rsid w:val="00810BB3"/>
    <w:rsid w:val="00814307"/>
    <w:rsid w:val="0082141E"/>
    <w:rsid w:val="00824CF5"/>
    <w:rsid w:val="00824D79"/>
    <w:rsid w:val="008273AD"/>
    <w:rsid w:val="00840716"/>
    <w:rsid w:val="008410D2"/>
    <w:rsid w:val="008413D3"/>
    <w:rsid w:val="00857B10"/>
    <w:rsid w:val="008636FD"/>
    <w:rsid w:val="008800E9"/>
    <w:rsid w:val="008857BD"/>
    <w:rsid w:val="00891A90"/>
    <w:rsid w:val="00894135"/>
    <w:rsid w:val="0089475D"/>
    <w:rsid w:val="00894EBC"/>
    <w:rsid w:val="008A5059"/>
    <w:rsid w:val="008A5B86"/>
    <w:rsid w:val="008B2028"/>
    <w:rsid w:val="008B63C7"/>
    <w:rsid w:val="008C0305"/>
    <w:rsid w:val="008C28B5"/>
    <w:rsid w:val="008D4FC0"/>
    <w:rsid w:val="008E1EB8"/>
    <w:rsid w:val="009151FB"/>
    <w:rsid w:val="00917AC9"/>
    <w:rsid w:val="00925958"/>
    <w:rsid w:val="00927A29"/>
    <w:rsid w:val="00931BBD"/>
    <w:rsid w:val="009324CC"/>
    <w:rsid w:val="00944FDC"/>
    <w:rsid w:val="009527A1"/>
    <w:rsid w:val="00953827"/>
    <w:rsid w:val="0096041C"/>
    <w:rsid w:val="00976F5A"/>
    <w:rsid w:val="009805F0"/>
    <w:rsid w:val="00984973"/>
    <w:rsid w:val="00995C60"/>
    <w:rsid w:val="009A3C97"/>
    <w:rsid w:val="009F23CA"/>
    <w:rsid w:val="00A01402"/>
    <w:rsid w:val="00A07F06"/>
    <w:rsid w:val="00A1007A"/>
    <w:rsid w:val="00A1240D"/>
    <w:rsid w:val="00A13DA9"/>
    <w:rsid w:val="00A16AA2"/>
    <w:rsid w:val="00A24F5D"/>
    <w:rsid w:val="00A267D2"/>
    <w:rsid w:val="00A308AA"/>
    <w:rsid w:val="00A45AF6"/>
    <w:rsid w:val="00A509CE"/>
    <w:rsid w:val="00A561B4"/>
    <w:rsid w:val="00A64B9A"/>
    <w:rsid w:val="00A67951"/>
    <w:rsid w:val="00A71B66"/>
    <w:rsid w:val="00A73EF5"/>
    <w:rsid w:val="00A83247"/>
    <w:rsid w:val="00A86A53"/>
    <w:rsid w:val="00AA646C"/>
    <w:rsid w:val="00AB2E08"/>
    <w:rsid w:val="00AB7388"/>
    <w:rsid w:val="00AC4FCF"/>
    <w:rsid w:val="00AD0D5F"/>
    <w:rsid w:val="00AE1632"/>
    <w:rsid w:val="00AE5D54"/>
    <w:rsid w:val="00AF2FC3"/>
    <w:rsid w:val="00AF7010"/>
    <w:rsid w:val="00B03D25"/>
    <w:rsid w:val="00B048DF"/>
    <w:rsid w:val="00B0680F"/>
    <w:rsid w:val="00B07EBC"/>
    <w:rsid w:val="00B150CB"/>
    <w:rsid w:val="00B21206"/>
    <w:rsid w:val="00B22E0A"/>
    <w:rsid w:val="00B22F16"/>
    <w:rsid w:val="00B3140B"/>
    <w:rsid w:val="00B3782D"/>
    <w:rsid w:val="00B50E5D"/>
    <w:rsid w:val="00B51086"/>
    <w:rsid w:val="00B52E0B"/>
    <w:rsid w:val="00B5488E"/>
    <w:rsid w:val="00B55AB7"/>
    <w:rsid w:val="00B6554C"/>
    <w:rsid w:val="00B9135A"/>
    <w:rsid w:val="00B93201"/>
    <w:rsid w:val="00B97773"/>
    <w:rsid w:val="00BA6E49"/>
    <w:rsid w:val="00BB6EF2"/>
    <w:rsid w:val="00BD3BA7"/>
    <w:rsid w:val="00BF646E"/>
    <w:rsid w:val="00C000F6"/>
    <w:rsid w:val="00C006DD"/>
    <w:rsid w:val="00C1238E"/>
    <w:rsid w:val="00C13FB8"/>
    <w:rsid w:val="00C14E7D"/>
    <w:rsid w:val="00C246BA"/>
    <w:rsid w:val="00C4704E"/>
    <w:rsid w:val="00C63E9A"/>
    <w:rsid w:val="00C80649"/>
    <w:rsid w:val="00C80971"/>
    <w:rsid w:val="00C95C7E"/>
    <w:rsid w:val="00CB0821"/>
    <w:rsid w:val="00CB5150"/>
    <w:rsid w:val="00CC0779"/>
    <w:rsid w:val="00CC3CBF"/>
    <w:rsid w:val="00CC40E8"/>
    <w:rsid w:val="00CD5F08"/>
    <w:rsid w:val="00CD7986"/>
    <w:rsid w:val="00CE73BE"/>
    <w:rsid w:val="00D01AB6"/>
    <w:rsid w:val="00D04794"/>
    <w:rsid w:val="00D13502"/>
    <w:rsid w:val="00D16E6C"/>
    <w:rsid w:val="00D17A7F"/>
    <w:rsid w:val="00D20B2E"/>
    <w:rsid w:val="00D2392A"/>
    <w:rsid w:val="00D24EA8"/>
    <w:rsid w:val="00D3370F"/>
    <w:rsid w:val="00D35242"/>
    <w:rsid w:val="00D55CE4"/>
    <w:rsid w:val="00D56AA0"/>
    <w:rsid w:val="00D64306"/>
    <w:rsid w:val="00D67172"/>
    <w:rsid w:val="00D73550"/>
    <w:rsid w:val="00D944A4"/>
    <w:rsid w:val="00D9570A"/>
    <w:rsid w:val="00D95AC1"/>
    <w:rsid w:val="00D96E4D"/>
    <w:rsid w:val="00DA6372"/>
    <w:rsid w:val="00DB63BE"/>
    <w:rsid w:val="00DB7C84"/>
    <w:rsid w:val="00DC3D18"/>
    <w:rsid w:val="00DC4F89"/>
    <w:rsid w:val="00DD68F8"/>
    <w:rsid w:val="00DE77E4"/>
    <w:rsid w:val="00E00F0D"/>
    <w:rsid w:val="00E11B09"/>
    <w:rsid w:val="00E11DCD"/>
    <w:rsid w:val="00E21906"/>
    <w:rsid w:val="00E649D2"/>
    <w:rsid w:val="00E65028"/>
    <w:rsid w:val="00E81D29"/>
    <w:rsid w:val="00E85AE1"/>
    <w:rsid w:val="00E87C1A"/>
    <w:rsid w:val="00E958D8"/>
    <w:rsid w:val="00EA2E3D"/>
    <w:rsid w:val="00EA4E1C"/>
    <w:rsid w:val="00EB0E05"/>
    <w:rsid w:val="00EB78E0"/>
    <w:rsid w:val="00EF2C8E"/>
    <w:rsid w:val="00F2716C"/>
    <w:rsid w:val="00F52B44"/>
    <w:rsid w:val="00F53ACC"/>
    <w:rsid w:val="00F572E4"/>
    <w:rsid w:val="00F840E5"/>
    <w:rsid w:val="00F912E4"/>
    <w:rsid w:val="00F92FBD"/>
    <w:rsid w:val="00F93A56"/>
    <w:rsid w:val="00FA1B7F"/>
    <w:rsid w:val="00FA67A0"/>
    <w:rsid w:val="00FA7AAC"/>
    <w:rsid w:val="00FB2ED9"/>
    <w:rsid w:val="00FB7DD1"/>
    <w:rsid w:val="00FC3979"/>
    <w:rsid w:val="00FC4A6B"/>
    <w:rsid w:val="00FD0F23"/>
    <w:rsid w:val="00FD0F56"/>
    <w:rsid w:val="00FE2950"/>
    <w:rsid w:val="00FE2CE4"/>
    <w:rsid w:val="00FF10CE"/>
    <w:rsid w:val="00FF26FA"/>
    <w:rsid w:val="00FF29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lang w:eastAsia="en-US"/>
    </w:rPr>
  </w:style>
  <w:style w:type="paragraph" w:styleId="Heading1">
    <w:name w:val="heading 1"/>
    <w:basedOn w:val="Normal"/>
    <w:next w:val="Normal"/>
    <w:qFormat/>
    <w:pPr>
      <w:keepNext/>
      <w:tabs>
        <w:tab w:val="left" w:pos="0"/>
      </w:tabs>
      <w:suppressAutoHyphens/>
      <w:jc w:val="both"/>
      <w:outlineLvl w:val="0"/>
    </w:pPr>
    <w:rPr>
      <w:rFonts w:ascii="Book Antiqua" w:hAnsi="Book Antiqua"/>
      <w:b/>
      <w:spacing w:val="-2"/>
      <w:sz w:val="22"/>
    </w:rPr>
  </w:style>
  <w:style w:type="paragraph" w:styleId="Heading2">
    <w:name w:val="heading 2"/>
    <w:basedOn w:val="Normal"/>
    <w:next w:val="Normal"/>
    <w:qFormat/>
    <w:pPr>
      <w:keepNext/>
      <w:pBdr>
        <w:top w:val="single" w:sz="4" w:space="1" w:color="auto"/>
        <w:left w:val="single" w:sz="4" w:space="4" w:color="auto"/>
        <w:bottom w:val="single" w:sz="4" w:space="1" w:color="auto"/>
        <w:right w:val="single" w:sz="4" w:space="4" w:color="auto"/>
      </w:pBdr>
      <w:jc w:val="both"/>
      <w:outlineLvl w:val="1"/>
    </w:pPr>
    <w:rPr>
      <w:rFonts w:ascii="Times New Roman" w:hAnsi="Times New Roman"/>
      <w:b/>
      <w:bCs/>
      <w:sz w:val="22"/>
    </w:rPr>
  </w:style>
  <w:style w:type="paragraph" w:styleId="Heading3">
    <w:name w:val="heading 3"/>
    <w:basedOn w:val="Normal"/>
    <w:next w:val="Normal"/>
    <w:qFormat/>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hAnsi="Times New Roman"/>
      <w:b/>
      <w:bCs/>
      <w:spacing w:val="-2"/>
      <w:sz w:val="22"/>
      <w:u w:val="single"/>
    </w:rPr>
  </w:style>
  <w:style w:type="paragraph" w:styleId="Heading6">
    <w:name w:val="heading 6"/>
    <w:basedOn w:val="Normal"/>
    <w:next w:val="Normal"/>
    <w:link w:val="Heading6Char"/>
    <w:qFormat/>
    <w:rsid w:val="00122B0B"/>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jc w:val="both"/>
    </w:pPr>
    <w:rPr>
      <w:rFonts w:ascii="Times New Roman" w:hAnsi="Times New Roman"/>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cs="Tahoma"/>
    </w:rPr>
  </w:style>
  <w:style w:type="paragraph" w:styleId="BodyTextIndent3">
    <w:name w:val="Body Text Indent 3"/>
    <w:basedOn w:val="Normal"/>
    <w:pPr>
      <w:tabs>
        <w:tab w:val="left" w:pos="0"/>
        <w:tab w:val="left" w:pos="360"/>
        <w:tab w:val="left" w:pos="1440"/>
      </w:tabs>
      <w:suppressAutoHyphens/>
      <w:autoSpaceDE w:val="0"/>
      <w:autoSpaceDN w:val="0"/>
      <w:adjustRightInd w:val="0"/>
      <w:ind w:left="360"/>
    </w:pPr>
    <w:rPr>
      <w:rFonts w:ascii="Times New Roman" w:hAnsi="Times New Roman"/>
      <w:snapToGrid/>
      <w:spacing w:val="-2"/>
      <w:sz w:val="22"/>
      <w:szCs w:val="22"/>
      <w:lang w:val="en-US"/>
    </w:rPr>
  </w:style>
  <w:style w:type="paragraph" w:styleId="BodyTextIndent">
    <w:name w:val="Body Text Indent"/>
    <w:basedOn w:val="Normal"/>
    <w:pPr>
      <w:tabs>
        <w:tab w:val="left" w:pos="0"/>
        <w:tab w:val="left" w:pos="360"/>
        <w:tab w:val="left" w:pos="1440"/>
      </w:tabs>
      <w:suppressAutoHyphens/>
      <w:ind w:left="705" w:hanging="705"/>
      <w:jc w:val="both"/>
    </w:pPr>
    <w:rPr>
      <w:rFonts w:ascii="Times New Roman" w:hAnsi="Times New Roman"/>
      <w:spacing w:val="-2"/>
      <w:sz w:val="22"/>
    </w:rPr>
  </w:style>
  <w:style w:type="character" w:styleId="PageNumber">
    <w:name w:val="page number"/>
    <w:basedOn w:val="DefaultParagraphFont"/>
  </w:style>
  <w:style w:type="character" w:styleId="Hyperlink">
    <w:name w:val="Hyperlink"/>
    <w:rPr>
      <w:color w:val="0000FF"/>
      <w:u w:val="single"/>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hAnsi="Times New Roman"/>
      <w:spacing w:val="-2"/>
      <w:sz w:val="22"/>
    </w:rPr>
  </w:style>
  <w:style w:type="paragraph" w:styleId="BodyText2">
    <w:name w:val="Body Text 2"/>
    <w:basedOn w:val="Normal"/>
    <w:rsid w:val="00793F36"/>
    <w:pPr>
      <w:spacing w:after="120" w:line="480" w:lineRule="auto"/>
    </w:pPr>
  </w:style>
  <w:style w:type="paragraph" w:styleId="BodyText3">
    <w:name w:val="Body Text 3"/>
    <w:basedOn w:val="Normal"/>
    <w:rsid w:val="00793F36"/>
    <w:pPr>
      <w:spacing w:after="120"/>
    </w:pPr>
    <w:rPr>
      <w:sz w:val="16"/>
      <w:szCs w:val="16"/>
    </w:rPr>
  </w:style>
  <w:style w:type="paragraph" w:styleId="BalloonText">
    <w:name w:val="Balloon Text"/>
    <w:basedOn w:val="Normal"/>
    <w:semiHidden/>
    <w:rsid w:val="002A5F51"/>
    <w:rPr>
      <w:rFonts w:ascii="Tahoma" w:hAnsi="Tahoma" w:cs="Tahoma"/>
      <w:sz w:val="16"/>
      <w:szCs w:val="16"/>
    </w:rPr>
  </w:style>
  <w:style w:type="character" w:customStyle="1" w:styleId="Heading6Char">
    <w:name w:val="Heading 6 Char"/>
    <w:link w:val="Heading6"/>
    <w:semiHidden/>
    <w:rsid w:val="00122B0B"/>
    <w:rPr>
      <w:rFonts w:ascii="Calibri" w:eastAsia="Times New Roman" w:hAnsi="Calibri" w:cs="Times New Roman"/>
      <w:b/>
      <w:bCs/>
      <w:snapToGrid w:val="0"/>
      <w:sz w:val="22"/>
      <w:szCs w:val="22"/>
      <w:lang w:eastAsia="en-US"/>
    </w:rPr>
  </w:style>
  <w:style w:type="character" w:styleId="CommentReference">
    <w:name w:val="annotation reference"/>
    <w:basedOn w:val="DefaultParagraphFont"/>
    <w:rsid w:val="00CD7986"/>
    <w:rPr>
      <w:sz w:val="16"/>
      <w:szCs w:val="16"/>
    </w:rPr>
  </w:style>
  <w:style w:type="paragraph" w:styleId="CommentText">
    <w:name w:val="annotation text"/>
    <w:basedOn w:val="Normal"/>
    <w:link w:val="CommentTextChar"/>
    <w:rsid w:val="00CD7986"/>
  </w:style>
  <w:style w:type="character" w:customStyle="1" w:styleId="CommentTextChar">
    <w:name w:val="Comment Text Char"/>
    <w:basedOn w:val="DefaultParagraphFont"/>
    <w:link w:val="CommentText"/>
    <w:rsid w:val="00CD7986"/>
    <w:rPr>
      <w:rFonts w:ascii="Courier New" w:hAnsi="Courier New"/>
      <w:snapToGrid w:val="0"/>
      <w:lang w:eastAsia="en-US"/>
    </w:rPr>
  </w:style>
  <w:style w:type="paragraph" w:styleId="CommentSubject">
    <w:name w:val="annotation subject"/>
    <w:basedOn w:val="CommentText"/>
    <w:next w:val="CommentText"/>
    <w:link w:val="CommentSubjectChar"/>
    <w:rsid w:val="00CD7986"/>
    <w:rPr>
      <w:b/>
      <w:bCs/>
    </w:rPr>
  </w:style>
  <w:style w:type="character" w:customStyle="1" w:styleId="CommentSubjectChar">
    <w:name w:val="Comment Subject Char"/>
    <w:basedOn w:val="CommentTextChar"/>
    <w:link w:val="CommentSubject"/>
    <w:rsid w:val="00CD7986"/>
    <w:rPr>
      <w:rFonts w:ascii="Courier New" w:hAnsi="Courier New"/>
      <w:b/>
      <w:bCs/>
      <w:snapToGrid w:val="0"/>
      <w:lang w:eastAsia="en-US"/>
    </w:rPr>
  </w:style>
  <w:style w:type="paragraph" w:styleId="Revision">
    <w:name w:val="Revision"/>
    <w:hidden/>
    <w:uiPriority w:val="99"/>
    <w:semiHidden/>
    <w:rsid w:val="00C4704E"/>
    <w:rPr>
      <w:rFonts w:ascii="Courier New" w:hAnsi="Courier New"/>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lang w:eastAsia="en-US"/>
    </w:rPr>
  </w:style>
  <w:style w:type="paragraph" w:styleId="Heading1">
    <w:name w:val="heading 1"/>
    <w:basedOn w:val="Normal"/>
    <w:next w:val="Normal"/>
    <w:qFormat/>
    <w:pPr>
      <w:keepNext/>
      <w:tabs>
        <w:tab w:val="left" w:pos="0"/>
      </w:tabs>
      <w:suppressAutoHyphens/>
      <w:jc w:val="both"/>
      <w:outlineLvl w:val="0"/>
    </w:pPr>
    <w:rPr>
      <w:rFonts w:ascii="Book Antiqua" w:hAnsi="Book Antiqua"/>
      <w:b/>
      <w:spacing w:val="-2"/>
      <w:sz w:val="22"/>
    </w:rPr>
  </w:style>
  <w:style w:type="paragraph" w:styleId="Heading2">
    <w:name w:val="heading 2"/>
    <w:basedOn w:val="Normal"/>
    <w:next w:val="Normal"/>
    <w:qFormat/>
    <w:pPr>
      <w:keepNext/>
      <w:pBdr>
        <w:top w:val="single" w:sz="4" w:space="1" w:color="auto"/>
        <w:left w:val="single" w:sz="4" w:space="4" w:color="auto"/>
        <w:bottom w:val="single" w:sz="4" w:space="1" w:color="auto"/>
        <w:right w:val="single" w:sz="4" w:space="4" w:color="auto"/>
      </w:pBdr>
      <w:jc w:val="both"/>
      <w:outlineLvl w:val="1"/>
    </w:pPr>
    <w:rPr>
      <w:rFonts w:ascii="Times New Roman" w:hAnsi="Times New Roman"/>
      <w:b/>
      <w:bCs/>
      <w:sz w:val="22"/>
    </w:rPr>
  </w:style>
  <w:style w:type="paragraph" w:styleId="Heading3">
    <w:name w:val="heading 3"/>
    <w:basedOn w:val="Normal"/>
    <w:next w:val="Normal"/>
    <w:qFormat/>
    <w:pPr>
      <w:keepNext/>
      <w:tabs>
        <w:tab w:val="left" w:pos="-1440"/>
        <w:tab w:val="left" w:pos="-720"/>
        <w:tab w:val="left" w:pos="-426"/>
        <w:tab w:val="right" w:leader="dot" w:pos="5760"/>
        <w:tab w:val="left" w:pos="6210"/>
        <w:tab w:val="right" w:leader="dot" w:pos="9000"/>
        <w:tab w:val="left" w:pos="9360"/>
      </w:tabs>
      <w:suppressAutoHyphens/>
      <w:ind w:left="-426"/>
      <w:jc w:val="both"/>
      <w:outlineLvl w:val="2"/>
    </w:pPr>
    <w:rPr>
      <w:rFonts w:ascii="Times New Roman" w:hAnsi="Times New Roman"/>
      <w:b/>
      <w:bCs/>
      <w:spacing w:val="-2"/>
      <w:sz w:val="22"/>
      <w:u w:val="single"/>
    </w:rPr>
  </w:style>
  <w:style w:type="paragraph" w:styleId="Heading6">
    <w:name w:val="heading 6"/>
    <w:basedOn w:val="Normal"/>
    <w:next w:val="Normal"/>
    <w:link w:val="Heading6Char"/>
    <w:qFormat/>
    <w:rsid w:val="00122B0B"/>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jc w:val="both"/>
    </w:pPr>
    <w:rPr>
      <w:rFonts w:ascii="Times New Roman" w:hAnsi="Times New Roman"/>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cs="Tahoma"/>
    </w:rPr>
  </w:style>
  <w:style w:type="paragraph" w:styleId="BodyTextIndent3">
    <w:name w:val="Body Text Indent 3"/>
    <w:basedOn w:val="Normal"/>
    <w:pPr>
      <w:tabs>
        <w:tab w:val="left" w:pos="0"/>
        <w:tab w:val="left" w:pos="360"/>
        <w:tab w:val="left" w:pos="1440"/>
      </w:tabs>
      <w:suppressAutoHyphens/>
      <w:autoSpaceDE w:val="0"/>
      <w:autoSpaceDN w:val="0"/>
      <w:adjustRightInd w:val="0"/>
      <w:ind w:left="360"/>
    </w:pPr>
    <w:rPr>
      <w:rFonts w:ascii="Times New Roman" w:hAnsi="Times New Roman"/>
      <w:snapToGrid/>
      <w:spacing w:val="-2"/>
      <w:sz w:val="22"/>
      <w:szCs w:val="22"/>
      <w:lang w:val="en-US"/>
    </w:rPr>
  </w:style>
  <w:style w:type="paragraph" w:styleId="BodyTextIndent">
    <w:name w:val="Body Text Indent"/>
    <w:basedOn w:val="Normal"/>
    <w:pPr>
      <w:tabs>
        <w:tab w:val="left" w:pos="0"/>
        <w:tab w:val="left" w:pos="360"/>
        <w:tab w:val="left" w:pos="1440"/>
      </w:tabs>
      <w:suppressAutoHyphens/>
      <w:ind w:left="705" w:hanging="705"/>
      <w:jc w:val="both"/>
    </w:pPr>
    <w:rPr>
      <w:rFonts w:ascii="Times New Roman" w:hAnsi="Times New Roman"/>
      <w:spacing w:val="-2"/>
      <w:sz w:val="22"/>
    </w:rPr>
  </w:style>
  <w:style w:type="character" w:styleId="PageNumber">
    <w:name w:val="page number"/>
    <w:basedOn w:val="DefaultParagraphFont"/>
  </w:style>
  <w:style w:type="character" w:styleId="Hyperlink">
    <w:name w:val="Hyperlink"/>
    <w:rPr>
      <w:color w:val="0000FF"/>
      <w:u w:val="single"/>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tabs>
        <w:tab w:val="left" w:pos="-1440"/>
        <w:tab w:val="left" w:pos="-720"/>
        <w:tab w:val="left" w:pos="-426"/>
        <w:tab w:val="right" w:leader="dot" w:pos="5760"/>
        <w:tab w:val="left" w:pos="6210"/>
        <w:tab w:val="right" w:leader="dot" w:pos="9000"/>
        <w:tab w:val="left" w:pos="9360"/>
      </w:tabs>
      <w:suppressAutoHyphens/>
      <w:ind w:left="-426"/>
      <w:jc w:val="both"/>
    </w:pPr>
    <w:rPr>
      <w:rFonts w:ascii="Times New Roman" w:hAnsi="Times New Roman"/>
      <w:spacing w:val="-2"/>
      <w:sz w:val="22"/>
    </w:rPr>
  </w:style>
  <w:style w:type="paragraph" w:styleId="BodyText2">
    <w:name w:val="Body Text 2"/>
    <w:basedOn w:val="Normal"/>
    <w:rsid w:val="00793F36"/>
    <w:pPr>
      <w:spacing w:after="120" w:line="480" w:lineRule="auto"/>
    </w:pPr>
  </w:style>
  <w:style w:type="paragraph" w:styleId="BodyText3">
    <w:name w:val="Body Text 3"/>
    <w:basedOn w:val="Normal"/>
    <w:rsid w:val="00793F36"/>
    <w:pPr>
      <w:spacing w:after="120"/>
    </w:pPr>
    <w:rPr>
      <w:sz w:val="16"/>
      <w:szCs w:val="16"/>
    </w:rPr>
  </w:style>
  <w:style w:type="paragraph" w:styleId="BalloonText">
    <w:name w:val="Balloon Text"/>
    <w:basedOn w:val="Normal"/>
    <w:semiHidden/>
    <w:rsid w:val="002A5F51"/>
    <w:rPr>
      <w:rFonts w:ascii="Tahoma" w:hAnsi="Tahoma" w:cs="Tahoma"/>
      <w:sz w:val="16"/>
      <w:szCs w:val="16"/>
    </w:rPr>
  </w:style>
  <w:style w:type="character" w:customStyle="1" w:styleId="Heading6Char">
    <w:name w:val="Heading 6 Char"/>
    <w:link w:val="Heading6"/>
    <w:semiHidden/>
    <w:rsid w:val="00122B0B"/>
    <w:rPr>
      <w:rFonts w:ascii="Calibri" w:eastAsia="Times New Roman" w:hAnsi="Calibri" w:cs="Times New Roman"/>
      <w:b/>
      <w:bCs/>
      <w:snapToGrid w:val="0"/>
      <w:sz w:val="22"/>
      <w:szCs w:val="22"/>
      <w:lang w:eastAsia="en-US"/>
    </w:rPr>
  </w:style>
  <w:style w:type="character" w:styleId="CommentReference">
    <w:name w:val="annotation reference"/>
    <w:basedOn w:val="DefaultParagraphFont"/>
    <w:rsid w:val="00CD7986"/>
    <w:rPr>
      <w:sz w:val="16"/>
      <w:szCs w:val="16"/>
    </w:rPr>
  </w:style>
  <w:style w:type="paragraph" w:styleId="CommentText">
    <w:name w:val="annotation text"/>
    <w:basedOn w:val="Normal"/>
    <w:link w:val="CommentTextChar"/>
    <w:rsid w:val="00CD7986"/>
  </w:style>
  <w:style w:type="character" w:customStyle="1" w:styleId="CommentTextChar">
    <w:name w:val="Comment Text Char"/>
    <w:basedOn w:val="DefaultParagraphFont"/>
    <w:link w:val="CommentText"/>
    <w:rsid w:val="00CD7986"/>
    <w:rPr>
      <w:rFonts w:ascii="Courier New" w:hAnsi="Courier New"/>
      <w:snapToGrid w:val="0"/>
      <w:lang w:eastAsia="en-US"/>
    </w:rPr>
  </w:style>
  <w:style w:type="paragraph" w:styleId="CommentSubject">
    <w:name w:val="annotation subject"/>
    <w:basedOn w:val="CommentText"/>
    <w:next w:val="CommentText"/>
    <w:link w:val="CommentSubjectChar"/>
    <w:rsid w:val="00CD7986"/>
    <w:rPr>
      <w:b/>
      <w:bCs/>
    </w:rPr>
  </w:style>
  <w:style w:type="character" w:customStyle="1" w:styleId="CommentSubjectChar">
    <w:name w:val="Comment Subject Char"/>
    <w:basedOn w:val="CommentTextChar"/>
    <w:link w:val="CommentSubject"/>
    <w:rsid w:val="00CD7986"/>
    <w:rPr>
      <w:rFonts w:ascii="Courier New" w:hAnsi="Courier New"/>
      <w:b/>
      <w:bCs/>
      <w:snapToGrid w:val="0"/>
      <w:lang w:eastAsia="en-US"/>
    </w:rPr>
  </w:style>
  <w:style w:type="paragraph" w:styleId="Revision">
    <w:name w:val="Revision"/>
    <w:hidden/>
    <w:uiPriority w:val="99"/>
    <w:semiHidden/>
    <w:rsid w:val="00C4704E"/>
    <w:rPr>
      <w:rFonts w:ascii="Courier New" w:hAnsi="Courier New"/>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r.nrsc@lse.ac.u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79E86FBD.dotm</Template>
  <TotalTime>12</TotalTime>
  <Pages>2</Pages>
  <Words>562</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form [major review]</vt:lpstr>
    </vt:vector>
  </TitlesOfParts>
  <Company>LSE</Company>
  <LinksUpToDate>false</LinksUpToDate>
  <CharactersWithSpaces>3861</CharactersWithSpaces>
  <SharedDoc>false</SharedDoc>
  <HLinks>
    <vt:vector size="6" baseType="variant">
      <vt:variant>
        <vt:i4>7012435</vt:i4>
      </vt:variant>
      <vt:variant>
        <vt:i4>0</vt:i4>
      </vt:variant>
      <vt:variant>
        <vt:i4>0</vt:i4>
      </vt:variant>
      <vt:variant>
        <vt:i4>5</vt:i4>
      </vt:variant>
      <vt:variant>
        <vt:lpwstr>mailto:HR.Reviewandpromotion@LSE.ac.uk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[major review]</dc:title>
  <dc:creator>June Brown</dc:creator>
  <cp:lastModifiedBy>Administrator</cp:lastModifiedBy>
  <cp:revision>4</cp:revision>
  <cp:lastPrinted>2015-02-11T11:39:00Z</cp:lastPrinted>
  <dcterms:created xsi:type="dcterms:W3CDTF">2015-03-31T15:44:00Z</dcterms:created>
  <dcterms:modified xsi:type="dcterms:W3CDTF">2015-04-09T10:14:00Z</dcterms:modified>
</cp:coreProperties>
</file>